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9044F1" w:rsidRDefault="00642EFE" w:rsidP="005417E7">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af6"/>
          <w:rFonts w:ascii="GHEA Grapalat" w:hAnsi="GHEA Grapalat"/>
          <w:i w:val="0"/>
          <w:sz w:val="24"/>
          <w:szCs w:val="24"/>
        </w:rPr>
        <w:footnoteReference w:customMarkFollows="1" w:id="1"/>
        <w:t>*</w:t>
      </w: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005D3E95">
        <w:rPr>
          <w:rFonts w:ascii="GHEA Grapalat" w:hAnsi="GHEA Grapalat"/>
          <w:i w:val="0"/>
          <w:sz w:val="24"/>
          <w:szCs w:val="24"/>
        </w:rPr>
        <w:t>Комиссии от "</w:t>
      </w:r>
      <w:r w:rsidR="00CD0ECE">
        <w:rPr>
          <w:rFonts w:ascii="GHEA Grapalat" w:hAnsi="GHEA Grapalat"/>
          <w:i w:val="0"/>
          <w:sz w:val="24"/>
          <w:szCs w:val="24"/>
          <w:lang w:val="hy-AM"/>
        </w:rPr>
        <w:t>07</w:t>
      </w:r>
      <w:r w:rsidR="00EC5BC6">
        <w:rPr>
          <w:rFonts w:ascii="GHEA Grapalat" w:hAnsi="GHEA Grapalat"/>
          <w:i w:val="0"/>
          <w:sz w:val="24"/>
          <w:szCs w:val="24"/>
        </w:rPr>
        <w:t>" "</w:t>
      </w:r>
      <w:r w:rsidR="00CD0ECE">
        <w:rPr>
          <w:rFonts w:ascii="GHEA Grapalat" w:hAnsi="GHEA Grapalat"/>
          <w:i w:val="0"/>
          <w:sz w:val="24"/>
          <w:szCs w:val="24"/>
          <w:lang w:val="hy-AM"/>
        </w:rPr>
        <w:t>03</w:t>
      </w:r>
      <w:r w:rsidRPr="009044F1">
        <w:rPr>
          <w:rFonts w:ascii="GHEA Grapalat" w:hAnsi="GHEA Grapalat"/>
          <w:i w:val="0"/>
          <w:sz w:val="24"/>
          <w:szCs w:val="24"/>
        </w:rPr>
        <w:t>" 20</w:t>
      </w:r>
      <w:r w:rsidR="005417E7">
        <w:rPr>
          <w:rFonts w:ascii="GHEA Grapalat" w:hAnsi="GHEA Grapalat"/>
          <w:i w:val="0"/>
          <w:sz w:val="24"/>
          <w:szCs w:val="24"/>
        </w:rPr>
        <w:t>2</w:t>
      </w:r>
      <w:r w:rsidR="00426B50">
        <w:rPr>
          <w:rFonts w:ascii="GHEA Grapalat" w:hAnsi="GHEA Grapalat"/>
          <w:i w:val="0"/>
          <w:sz w:val="24"/>
          <w:szCs w:val="24"/>
          <w:lang w:val="hy-AM"/>
        </w:rPr>
        <w:t>3</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"номер решения" </w:t>
      </w:r>
    </w:p>
    <w:p w:rsidR="0091042F" w:rsidRPr="009044F1" w:rsidRDefault="0006703E" w:rsidP="005417E7">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CD0ECE">
        <w:rPr>
          <w:rFonts w:ascii="GHEA Grapalat" w:hAnsi="GHEA Grapalat"/>
          <w:i w:val="0"/>
          <w:sz w:val="24"/>
          <w:szCs w:val="24"/>
        </w:rPr>
        <w:t>DBPAAK-GHAPDZB-23/4-H</w:t>
      </w:r>
    </w:p>
    <w:p w:rsidR="005417E7" w:rsidRPr="00AB0426" w:rsidRDefault="005417E7" w:rsidP="005417E7">
      <w:pPr>
        <w:pStyle w:val="a3"/>
        <w:widowControl w:val="0"/>
        <w:spacing w:line="240" w:lineRule="auto"/>
        <w:ind w:firstLine="567"/>
        <w:rPr>
          <w:rFonts w:ascii="GHEA Grapalat" w:hAnsi="GHEA Grapalat"/>
          <w:i w:val="0"/>
        </w:rPr>
      </w:pPr>
      <w:r w:rsidRPr="00AB0426">
        <w:rPr>
          <w:rFonts w:ascii="GHEA Grapalat" w:hAnsi="GHEA Grapalat"/>
          <w:i w:val="0"/>
        </w:rPr>
        <w:t>Заказчик ГНКО “НАЦИОНАЛЬНЫЙ ЦЕНТР ЛЕКАРСТВ И МЕДИЦИНСКИХ ТОВАРОВ”   находящийся по адресу Армения, Ереван. Титоградян 14/10,  объявляет запрос котировок, который проводится одним этапом</w:t>
      </w:r>
      <w:r w:rsidRPr="00AB0426">
        <w:rPr>
          <w:rFonts w:ascii="GHEA Grapalat" w:hAnsi="GHEA Grapalat"/>
          <w:lang w:val="hy-AM"/>
        </w:rPr>
        <w:t>.</w:t>
      </w:r>
    </w:p>
    <w:p w:rsidR="005417E7" w:rsidRPr="00AB0426" w:rsidRDefault="005417E7" w:rsidP="005417E7">
      <w:pPr>
        <w:pStyle w:val="a3"/>
        <w:widowControl w:val="0"/>
        <w:spacing w:line="240" w:lineRule="auto"/>
        <w:ind w:firstLine="567"/>
        <w:rPr>
          <w:rFonts w:ascii="GHEA Grapalat" w:hAnsi="GHEA Grapalat"/>
          <w:i w:val="0"/>
          <w:spacing w:val="6"/>
        </w:rPr>
      </w:pPr>
      <w:r w:rsidRPr="00AB0426">
        <w:rPr>
          <w:rFonts w:ascii="GHEA Grapalat" w:hAnsi="GHEA Grapalat"/>
          <w:i w:val="0"/>
        </w:rPr>
        <w:t>Участнику, отобранному по итогам настоящей процедуры, в</w:t>
      </w:r>
      <w:r w:rsidRPr="00AB0426">
        <w:rPr>
          <w:rFonts w:ascii="Courier New" w:hAnsi="Courier New" w:cs="Courier New"/>
          <w:i w:val="0"/>
          <w:lang w:val="en-US"/>
        </w:rPr>
        <w:t> </w:t>
      </w:r>
      <w:r w:rsidRPr="00AB0426">
        <w:rPr>
          <w:rFonts w:ascii="GHEA Grapalat" w:hAnsi="GHEA Grapalat"/>
          <w:i w:val="0"/>
          <w:spacing w:val="6"/>
        </w:rPr>
        <w:t>установленном</w:t>
      </w:r>
      <w:r w:rsidRPr="00AB0426">
        <w:rPr>
          <w:rFonts w:ascii="Courier New" w:hAnsi="Courier New" w:cs="Courier New"/>
          <w:i w:val="0"/>
          <w:spacing w:val="6"/>
          <w:lang w:val="en-US"/>
        </w:rPr>
        <w:t> </w:t>
      </w:r>
      <w:r w:rsidRPr="00AB0426">
        <w:rPr>
          <w:rFonts w:ascii="GHEA Grapalat" w:hAnsi="GHEA Grapalat"/>
          <w:i w:val="0"/>
          <w:spacing w:val="6"/>
        </w:rPr>
        <w:t xml:space="preserve">порядке будет предложено заключить договор на поставку </w:t>
      </w:r>
      <w:r w:rsidR="005D3E95">
        <w:rPr>
          <w:rFonts w:ascii="GHEA Grapalat" w:hAnsi="GHEA Grapalat"/>
          <w:i w:val="0"/>
        </w:rPr>
        <w:t>Система пожаротушения</w:t>
      </w:r>
      <w:r w:rsidRPr="00AB0426">
        <w:rPr>
          <w:rFonts w:ascii="GHEA Grapalat" w:hAnsi="GHEA Grapalat"/>
          <w:i w:val="0"/>
        </w:rPr>
        <w:t xml:space="preserve"> (далее — договор).Согласно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B0426">
        <w:rPr>
          <w:rFonts w:ascii="Courier New" w:hAnsi="Courier New" w:cs="Courier New"/>
          <w:i w:val="0"/>
          <w:lang w:val="en-US"/>
        </w:rPr>
        <w:t> </w:t>
      </w:r>
      <w:r w:rsidRPr="00AB0426">
        <w:rPr>
          <w:rFonts w:ascii="GHEA Grapalat" w:hAnsi="GHEA Grapalat"/>
          <w:i w:val="0"/>
        </w:rPr>
        <w:t>настоящей процедуре.</w:t>
      </w:r>
    </w:p>
    <w:p w:rsidR="005417E7" w:rsidRPr="00AB0426" w:rsidRDefault="005417E7" w:rsidP="005417E7">
      <w:pPr>
        <w:pStyle w:val="a3"/>
        <w:widowControl w:val="0"/>
        <w:spacing w:line="240" w:lineRule="auto"/>
        <w:ind w:firstLine="567"/>
        <w:rPr>
          <w:rFonts w:ascii="GHEA Grapalat" w:hAnsi="GHEA Grapalat"/>
          <w:i w:val="0"/>
        </w:rPr>
      </w:pPr>
      <w:r w:rsidRPr="00AB0426">
        <w:rPr>
          <w:rFonts w:ascii="GHEA Grapalat" w:hAnsi="GHEA Grapalat"/>
          <w:i w:val="0"/>
        </w:rPr>
        <w:t xml:space="preserve">Условия предъявляемые к лицам, не имеющим права на участие в  данной процедуре, а также участникам, установлены приглашением на настоящую процедуру. </w:t>
      </w:r>
    </w:p>
    <w:p w:rsidR="005417E7" w:rsidRPr="00AB0426" w:rsidRDefault="005417E7" w:rsidP="005417E7">
      <w:pPr>
        <w:pStyle w:val="a3"/>
        <w:widowControl w:val="0"/>
        <w:spacing w:line="240" w:lineRule="auto"/>
        <w:ind w:firstLine="567"/>
        <w:rPr>
          <w:rFonts w:ascii="GHEA Grapalat" w:hAnsi="GHEA Grapalat"/>
          <w:i w:val="0"/>
        </w:rPr>
      </w:pPr>
      <w:r w:rsidRPr="00AB0426">
        <w:rPr>
          <w:rFonts w:ascii="GHEA Grapalat" w:hAnsi="GHEA Grapalat"/>
          <w:i w:val="0"/>
        </w:rPr>
        <w:t>Отобранный участник определяется из числа участников, подавших заявки, оцененные удовлетворительно</w:t>
      </w:r>
      <w:r w:rsidRPr="00AB0426">
        <w:rPr>
          <w:rFonts w:ascii="GHEA Grapalat" w:hAnsi="GHEA Grapalat"/>
          <w:i w:val="0"/>
          <w:lang w:val="hy-AM"/>
        </w:rPr>
        <w:t xml:space="preserve"> </w:t>
      </w:r>
      <w:r w:rsidRPr="00AB0426">
        <w:rPr>
          <w:rFonts w:ascii="GHEA Grapalat" w:hAnsi="GHEA Grapalat"/>
          <w:i w:val="0"/>
        </w:rPr>
        <w:t>по неценовым условиям, по принципу предпочтения, отдаваемого участнику, представившему минимальное ценовое предложение.</w:t>
      </w:r>
    </w:p>
    <w:p w:rsidR="005417E7" w:rsidRPr="00AB0426" w:rsidRDefault="005417E7" w:rsidP="005417E7">
      <w:pPr>
        <w:pStyle w:val="a3"/>
        <w:widowControl w:val="0"/>
        <w:spacing w:line="240" w:lineRule="auto"/>
        <w:ind w:firstLine="567"/>
        <w:rPr>
          <w:rFonts w:ascii="GHEA Grapalat" w:hAnsi="GHEA Grapalat"/>
          <w:i w:val="0"/>
        </w:rPr>
      </w:pPr>
      <w:r w:rsidRPr="00AB0426">
        <w:rPr>
          <w:rFonts w:ascii="GHEA Grapalat" w:hAnsi="GHEA Grapalat"/>
          <w:i w:val="0"/>
        </w:rPr>
        <w:t xml:space="preserve">Для получения приглашения на процедуру в бумажной форме необходимо обратиться к заказчику до </w:t>
      </w:r>
      <w:r w:rsidR="00426B50">
        <w:rPr>
          <w:rFonts w:ascii="GHEA Grapalat" w:hAnsi="GHEA Grapalat"/>
          <w:i w:val="0"/>
        </w:rPr>
        <w:t>11։00</w:t>
      </w:r>
      <w:r w:rsidRPr="00AB0426">
        <w:rPr>
          <w:rFonts w:ascii="GHEA Grapalat" w:hAnsi="GHEA Grapalat"/>
          <w:i w:val="0"/>
        </w:rPr>
        <w:t xml:space="preserve"> часов </w:t>
      </w:r>
      <w:r w:rsidRPr="00C9535E">
        <w:rPr>
          <w:rFonts w:ascii="GHEA Grapalat" w:hAnsi="GHEA Grapalat"/>
          <w:i w:val="0"/>
        </w:rPr>
        <w:t>7-го д</w:t>
      </w:r>
      <w:r w:rsidRPr="00AB0426">
        <w:rPr>
          <w:rFonts w:ascii="GHEA Grapalat" w:hAnsi="GHEA Grapalat"/>
          <w:i w:val="0"/>
        </w:rPr>
        <w:t>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AB0426">
        <w:rPr>
          <w:lang w:val="en-US"/>
        </w:rPr>
        <w:t> </w:t>
      </w:r>
      <w:r w:rsidRPr="00AB0426">
        <w:rPr>
          <w:rFonts w:ascii="GHEA Grapalat" w:hAnsi="GHEA Grapalat"/>
          <w:i w:val="0"/>
        </w:rPr>
        <w:t xml:space="preserve">обеспечивает бесплатное предоставление приглашения в бумажной форме </w:t>
      </w:r>
    </w:p>
    <w:p w:rsidR="005417E7" w:rsidRPr="00AB0426" w:rsidRDefault="005417E7" w:rsidP="005417E7">
      <w:pPr>
        <w:pStyle w:val="a3"/>
        <w:widowControl w:val="0"/>
        <w:spacing w:line="240" w:lineRule="auto"/>
        <w:ind w:firstLine="567"/>
        <w:rPr>
          <w:rFonts w:ascii="GHEA Grapalat" w:hAnsi="GHEA Grapalat"/>
          <w:i w:val="0"/>
          <w:spacing w:val="-6"/>
        </w:rPr>
      </w:pPr>
      <w:r w:rsidRPr="00AB0426">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B0426">
        <w:rPr>
          <w:rFonts w:ascii="Courier New" w:hAnsi="Courier New" w:cs="Courier New"/>
          <w:i w:val="0"/>
          <w:spacing w:val="-6"/>
          <w:lang w:val="en-US"/>
        </w:rPr>
        <w:t> </w:t>
      </w:r>
      <w:r w:rsidRPr="00AB0426">
        <w:rPr>
          <w:rFonts w:ascii="GHEA Grapalat" w:hAnsi="GHEA Grapalat"/>
          <w:i w:val="0"/>
          <w:spacing w:val="-6"/>
        </w:rPr>
        <w:t xml:space="preserve">электронной форме в течение рабочего дня, следующего за днем получения заявления. </w:t>
      </w:r>
    </w:p>
    <w:p w:rsidR="005417E7" w:rsidRPr="00AB0426" w:rsidRDefault="005417E7" w:rsidP="005417E7">
      <w:pPr>
        <w:pStyle w:val="a3"/>
        <w:widowControl w:val="0"/>
        <w:spacing w:line="240" w:lineRule="auto"/>
        <w:ind w:firstLine="567"/>
        <w:rPr>
          <w:rFonts w:ascii="GHEA Grapalat" w:hAnsi="GHEA Grapalat"/>
          <w:i w:val="0"/>
        </w:rPr>
      </w:pPr>
      <w:r w:rsidRPr="00AB0426">
        <w:rPr>
          <w:rFonts w:ascii="GHEA Grapalat" w:hAnsi="GHEA Grapalat"/>
          <w:i w:val="0"/>
        </w:rPr>
        <w:t>Неполучение приглашения не ограничивает права участника на участие в</w:t>
      </w:r>
      <w:r w:rsidRPr="00AB0426">
        <w:rPr>
          <w:rFonts w:ascii="Courier New" w:hAnsi="Courier New" w:cs="Courier New"/>
          <w:i w:val="0"/>
          <w:lang w:val="en-US"/>
        </w:rPr>
        <w:t> </w:t>
      </w:r>
      <w:r w:rsidRPr="00AB0426">
        <w:rPr>
          <w:rFonts w:ascii="GHEA Grapalat" w:hAnsi="GHEA Grapalat"/>
          <w:i w:val="0"/>
        </w:rPr>
        <w:t>настоящей процедуре.</w:t>
      </w:r>
    </w:p>
    <w:p w:rsidR="005417E7" w:rsidRDefault="005417E7" w:rsidP="005417E7">
      <w:pPr>
        <w:pStyle w:val="a3"/>
        <w:widowControl w:val="0"/>
        <w:spacing w:after="160" w:line="240" w:lineRule="auto"/>
        <w:ind w:firstLine="567"/>
        <w:rPr>
          <w:rFonts w:ascii="GHEA Grapalat" w:hAnsi="GHEA Grapalat"/>
          <w:i w:val="0"/>
        </w:rPr>
      </w:pPr>
      <w:r w:rsidRPr="00AB0426">
        <w:rPr>
          <w:rFonts w:ascii="GHEA Grapalat" w:hAnsi="GHEA Grapalat"/>
          <w:i w:val="0"/>
        </w:rPr>
        <w:t>Заявки на запрос котировок необходимо подавать по адресу</w:t>
      </w:r>
      <w:r w:rsidRPr="00AB0426">
        <w:rPr>
          <w:rFonts w:ascii="GHEA Grapalat" w:hAnsi="GHEA Grapalat"/>
          <w:i w:val="0"/>
          <w:spacing w:val="6"/>
        </w:rPr>
        <w:t xml:space="preserve"> </w:t>
      </w:r>
      <w:r w:rsidRPr="00AB0426">
        <w:rPr>
          <w:rFonts w:ascii="GHEA Grapalat" w:hAnsi="GHEA Grapalat"/>
          <w:i w:val="0"/>
        </w:rPr>
        <w:t xml:space="preserve">Армения, Ереван. Титоградян 14/10, в документарной форме, до </w:t>
      </w:r>
      <w:r w:rsidR="00426B50">
        <w:rPr>
          <w:rFonts w:ascii="GHEA Grapalat" w:hAnsi="GHEA Grapalat"/>
          <w:i w:val="0"/>
        </w:rPr>
        <w:t>11։00</w:t>
      </w:r>
      <w:r w:rsidRPr="00AB0426">
        <w:rPr>
          <w:rFonts w:ascii="GHEA Grapalat" w:hAnsi="GHEA Grapalat"/>
          <w:i w:val="0"/>
        </w:rPr>
        <w:t xml:space="preserve"> часов </w:t>
      </w:r>
      <w:r w:rsidRPr="00C9535E">
        <w:rPr>
          <w:rFonts w:ascii="GHEA Grapalat" w:hAnsi="GHEA Grapalat"/>
          <w:i w:val="0"/>
        </w:rPr>
        <w:t>7-го д</w:t>
      </w:r>
      <w:r w:rsidRPr="00AB0426">
        <w:rPr>
          <w:rFonts w:ascii="GHEA Grapalat" w:hAnsi="GHEA Grapalat"/>
          <w:i w:val="0"/>
        </w:rPr>
        <w:t>ня со дня опубликования настоящего объявления. Кроме армянского языка заявки могут быть поданы также на английском или русском языке.</w:t>
      </w:r>
    </w:p>
    <w:p w:rsidR="005417E7" w:rsidRPr="00AB0426" w:rsidRDefault="005417E7" w:rsidP="005417E7">
      <w:pPr>
        <w:pStyle w:val="a3"/>
        <w:widowControl w:val="0"/>
        <w:spacing w:after="160" w:line="240" w:lineRule="auto"/>
        <w:ind w:firstLine="567"/>
        <w:rPr>
          <w:rFonts w:ascii="GHEA Grapalat" w:hAnsi="GHEA Grapalat"/>
          <w:i w:val="0"/>
        </w:rPr>
      </w:pPr>
      <w:r w:rsidRPr="00AB0426">
        <w:rPr>
          <w:rFonts w:ascii="GHEA Grapalat" w:hAnsi="GHEA Grapalat"/>
          <w:i w:val="0"/>
        </w:rPr>
        <w:t xml:space="preserve">Вскрытие заявок будет проводиться по адресу Армения, Ереван. Титоградян 14/10 , в </w:t>
      </w:r>
      <w:r w:rsidR="00426B50">
        <w:rPr>
          <w:rFonts w:ascii="GHEA Grapalat" w:hAnsi="GHEA Grapalat"/>
          <w:i w:val="0"/>
        </w:rPr>
        <w:t>11։00</w:t>
      </w:r>
      <w:r w:rsidR="005D3E95">
        <w:rPr>
          <w:rFonts w:ascii="GHEA Grapalat" w:hAnsi="GHEA Grapalat"/>
          <w:i w:val="0"/>
        </w:rPr>
        <w:t xml:space="preserve"> часов </w:t>
      </w:r>
      <w:r w:rsidR="00CD0ECE">
        <w:rPr>
          <w:rFonts w:ascii="GHEA Grapalat" w:hAnsi="GHEA Grapalat"/>
          <w:i w:val="0"/>
          <w:lang w:val="hy-AM"/>
        </w:rPr>
        <w:t>14</w:t>
      </w:r>
      <w:r w:rsidRPr="00AB0426">
        <w:rPr>
          <w:rFonts w:ascii="GHEA Grapalat" w:hAnsi="GHEA Grapalat"/>
          <w:i w:val="0"/>
        </w:rPr>
        <w:t>" "</w:t>
      </w:r>
      <w:r w:rsidR="00426B50">
        <w:rPr>
          <w:rFonts w:ascii="GHEA Grapalat" w:hAnsi="GHEA Grapalat"/>
          <w:i w:val="0"/>
          <w:lang w:val="hy-AM"/>
        </w:rPr>
        <w:t>0</w:t>
      </w:r>
      <w:r w:rsidR="005D3E95" w:rsidRPr="00CD0ECE">
        <w:rPr>
          <w:rFonts w:ascii="GHEA Grapalat" w:hAnsi="GHEA Grapalat"/>
          <w:i w:val="0"/>
        </w:rPr>
        <w:t>3</w:t>
      </w:r>
      <w:r w:rsidRPr="00AB0426">
        <w:rPr>
          <w:rFonts w:ascii="GHEA Grapalat" w:hAnsi="GHEA Grapalat"/>
          <w:i w:val="0"/>
        </w:rPr>
        <w:t xml:space="preserve"> " "202</w:t>
      </w:r>
      <w:r w:rsidR="00426B50">
        <w:rPr>
          <w:rFonts w:ascii="GHEA Grapalat" w:hAnsi="GHEA Grapalat"/>
          <w:i w:val="0"/>
          <w:lang w:val="hy-AM"/>
        </w:rPr>
        <w:t>3</w:t>
      </w:r>
      <w:r w:rsidRPr="00AB0426">
        <w:rPr>
          <w:rFonts w:ascii="GHEA Grapalat" w:hAnsi="GHEA Grapalat"/>
          <w:i w:val="0"/>
        </w:rPr>
        <w:t>".</w:t>
      </w:r>
    </w:p>
    <w:p w:rsidR="005417E7" w:rsidRPr="00AB0426" w:rsidRDefault="005417E7" w:rsidP="005417E7">
      <w:pPr>
        <w:pStyle w:val="a3"/>
        <w:widowControl w:val="0"/>
        <w:spacing w:line="240" w:lineRule="auto"/>
        <w:ind w:firstLine="567"/>
        <w:rPr>
          <w:rFonts w:ascii="GHEA Grapalat" w:hAnsi="GHEA Grapalat"/>
          <w:i w:val="0"/>
        </w:rPr>
      </w:pPr>
      <w:r w:rsidRPr="00AB0426">
        <w:rPr>
          <w:rFonts w:ascii="GHEA Grapalat" w:hAnsi="GHEA Grapalat"/>
          <w:i w:val="0"/>
        </w:rPr>
        <w:t>Жалобы относительно настоящей процедуры должны быть поданы лицу, рассматривающее связанные с закупками жалобы, по адресу: ул. Мелик-Адамяна 1, Ереван. Обжалование осуществляется в порядке, установленном приглашением на</w:t>
      </w:r>
      <w:r w:rsidRPr="00AB0426">
        <w:rPr>
          <w:rFonts w:ascii="Courier New" w:hAnsi="Courier New" w:cs="Courier New"/>
          <w:i w:val="0"/>
          <w:lang w:val="en-US"/>
        </w:rPr>
        <w:t> </w:t>
      </w:r>
      <w:r w:rsidRPr="00AB0426">
        <w:rPr>
          <w:rFonts w:ascii="GHEA Grapalat" w:hAnsi="GHEA Grapalat"/>
          <w:i w:val="0"/>
        </w:rPr>
        <w:t>настоящий конкурс. Для подачи жалобы требуется плата в размере 30</w:t>
      </w:r>
      <w:r w:rsidRPr="00AB0426">
        <w:rPr>
          <w:rFonts w:ascii="Courier New" w:hAnsi="Courier New" w:cs="Courier New"/>
          <w:i w:val="0"/>
          <w:lang w:val="en-US"/>
        </w:rPr>
        <w:t> </w:t>
      </w:r>
      <w:r w:rsidRPr="00AB0426">
        <w:rPr>
          <w:rFonts w:ascii="GHEA Grapalat" w:hAnsi="GHEA Grapalat"/>
          <w:i w:val="0"/>
        </w:rPr>
        <w:t>000</w:t>
      </w:r>
      <w:r w:rsidRPr="00AB0426">
        <w:rPr>
          <w:rFonts w:ascii="Courier New" w:hAnsi="Courier New" w:cs="Courier New"/>
          <w:i w:val="0"/>
          <w:lang w:val="en-US"/>
        </w:rPr>
        <w:t> </w:t>
      </w:r>
      <w:r w:rsidRPr="00AB0426">
        <w:rPr>
          <w:rFonts w:ascii="GHEA Grapalat" w:hAnsi="GHEA Grapalat"/>
          <w:i w:val="0"/>
        </w:rPr>
        <w:t>(тридцать тысяч) драмов РА, которая должна быть перечислена на</w:t>
      </w:r>
      <w:r w:rsidRPr="00AB0426">
        <w:rPr>
          <w:rFonts w:ascii="Courier New" w:hAnsi="Courier New" w:cs="Courier New"/>
          <w:i w:val="0"/>
          <w:lang w:val="en-US"/>
        </w:rPr>
        <w:t> </w:t>
      </w:r>
      <w:r w:rsidRPr="00AB0426">
        <w:rPr>
          <w:rFonts w:ascii="GHEA Grapalat" w:hAnsi="GHEA Grapalat"/>
          <w:i w:val="0"/>
        </w:rPr>
        <w:t>казначейский счет № 900008000482, открытый на имя Министерства финансов Республики Армения.</w:t>
      </w:r>
    </w:p>
    <w:p w:rsidR="005417E7" w:rsidRPr="00AB0426" w:rsidRDefault="005417E7" w:rsidP="005417E7">
      <w:pPr>
        <w:pStyle w:val="a3"/>
        <w:widowControl w:val="0"/>
        <w:spacing w:line="240" w:lineRule="auto"/>
        <w:ind w:firstLine="567"/>
        <w:rPr>
          <w:rFonts w:ascii="GHEA Grapalat" w:hAnsi="GHEA Grapalat"/>
          <w:i w:val="0"/>
        </w:rPr>
      </w:pPr>
      <w:r w:rsidRPr="00AB0426">
        <w:rPr>
          <w:rFonts w:ascii="GHEA Grapalat" w:hAnsi="GHEA Grapalat"/>
          <w:i w:val="0"/>
        </w:rPr>
        <w:t>Для получения дополнительной информации, связанной с настоящим</w:t>
      </w:r>
      <w:r w:rsidRPr="00AB0426">
        <w:rPr>
          <w:rFonts w:ascii="Courier New" w:hAnsi="Courier New" w:cs="Courier New"/>
          <w:i w:val="0"/>
          <w:lang w:val="en-US"/>
        </w:rPr>
        <w:t> </w:t>
      </w:r>
      <w:r w:rsidRPr="00AB0426">
        <w:rPr>
          <w:rFonts w:ascii="GHEA Grapalat" w:hAnsi="GHEA Grapalat"/>
          <w:i w:val="0"/>
        </w:rPr>
        <w:t xml:space="preserve">объявлением, можете обратиться к секретарю Оценочной комиссии </w:t>
      </w:r>
    </w:p>
    <w:p w:rsidR="005417E7" w:rsidRPr="00AB0426" w:rsidRDefault="005417E7" w:rsidP="005417E7">
      <w:pPr>
        <w:pStyle w:val="a3"/>
        <w:widowControl w:val="0"/>
        <w:spacing w:line="240" w:lineRule="auto"/>
        <w:ind w:left="993" w:firstLine="0"/>
        <w:rPr>
          <w:rFonts w:ascii="GHEA Grapalat" w:hAnsi="GHEA Grapalat"/>
          <w:i w:val="0"/>
        </w:rPr>
      </w:pPr>
      <w:r w:rsidRPr="00AB0426">
        <w:rPr>
          <w:rFonts w:ascii="GHEA Grapalat" w:hAnsi="GHEA Grapalat"/>
          <w:i w:val="0"/>
        </w:rPr>
        <w:t>Э.Григорян</w:t>
      </w:r>
    </w:p>
    <w:p w:rsidR="005417E7" w:rsidRPr="00AB0426" w:rsidRDefault="005417E7" w:rsidP="005417E7">
      <w:pPr>
        <w:pStyle w:val="a3"/>
        <w:widowControl w:val="0"/>
        <w:spacing w:line="240" w:lineRule="auto"/>
        <w:ind w:left="1701" w:firstLine="0"/>
        <w:rPr>
          <w:rFonts w:ascii="GHEA Grapalat" w:hAnsi="GHEA Grapalat"/>
          <w:i w:val="0"/>
          <w:u w:val="single"/>
        </w:rPr>
      </w:pPr>
      <w:r w:rsidRPr="00AB0426">
        <w:rPr>
          <w:rFonts w:ascii="GHEA Grapalat" w:hAnsi="GHEA Grapalat"/>
          <w:i w:val="0"/>
        </w:rPr>
        <w:t>Телефон +374</w:t>
      </w:r>
      <w:r w:rsidRPr="00C9535E">
        <w:rPr>
          <w:rFonts w:ascii="GHEA Grapalat" w:hAnsi="GHEA Grapalat"/>
          <w:i w:val="0"/>
        </w:rPr>
        <w:t>41</w:t>
      </w:r>
      <w:r w:rsidRPr="00AB0426">
        <w:rPr>
          <w:rFonts w:ascii="GHEA Grapalat" w:hAnsi="GHEA Grapalat"/>
          <w:i w:val="0"/>
        </w:rPr>
        <w:t>244974_</w:t>
      </w:r>
    </w:p>
    <w:p w:rsidR="005417E7" w:rsidRPr="00C9535E" w:rsidRDefault="005417E7" w:rsidP="005417E7">
      <w:pPr>
        <w:pStyle w:val="a3"/>
        <w:widowControl w:val="0"/>
        <w:spacing w:line="240" w:lineRule="auto"/>
        <w:ind w:left="1701" w:firstLine="0"/>
        <w:rPr>
          <w:rFonts w:ascii="GHEA Grapalat" w:hAnsi="GHEA Grapalat"/>
          <w:i w:val="0"/>
          <w:u w:val="single"/>
        </w:rPr>
      </w:pPr>
      <w:r w:rsidRPr="00AB0426">
        <w:rPr>
          <w:rFonts w:ascii="GHEA Grapalat" w:hAnsi="GHEA Grapalat"/>
          <w:i w:val="0"/>
        </w:rPr>
        <w:t xml:space="preserve">Электронная почта </w:t>
      </w:r>
      <w:hyperlink r:id="rId8" w:history="1">
        <w:r w:rsidRPr="00AB0426">
          <w:rPr>
            <w:rStyle w:val="a9"/>
            <w:rFonts w:ascii="GHEA Grapalat" w:hAnsi="GHEA Grapalat"/>
            <w:i w:val="0"/>
          </w:rPr>
          <w:t>protender.itender@gmail.com</w:t>
        </w:r>
      </w:hyperlink>
      <w:r w:rsidRPr="00C9535E">
        <w:rPr>
          <w:rFonts w:ascii="GHEA Grapalat" w:hAnsi="GHEA Grapalat"/>
          <w:i w:val="0"/>
        </w:rPr>
        <w:t xml:space="preserve"> </w:t>
      </w:r>
    </w:p>
    <w:p w:rsidR="005417E7" w:rsidRPr="00C9535E" w:rsidRDefault="005417E7" w:rsidP="005417E7">
      <w:pPr>
        <w:rPr>
          <w:sz w:val="20"/>
          <w:szCs w:val="20"/>
          <w:lang w:eastAsia="en-US" w:bidi="ar-SA"/>
        </w:rPr>
      </w:pPr>
      <w:r w:rsidRPr="00AB0426">
        <w:rPr>
          <w:rFonts w:ascii="GHEA Grapalat" w:hAnsi="GHEA Grapalat"/>
          <w:sz w:val="20"/>
          <w:szCs w:val="20"/>
        </w:rPr>
        <w:t xml:space="preserve">Заказчик ГНКО “НАЦИОНАЛЬНЫЙ ЦЕНТР ЛЕКАРСТВ И МЕДИЦИНСКИХ ТОВАРОВ”   </w:t>
      </w:r>
      <w:r w:rsidRPr="00AB0426">
        <w:rPr>
          <w:rFonts w:ascii="GHEA Grapalat" w:hAnsi="GHEA Grapalat" w:cs="Sylfaen"/>
          <w:b/>
          <w:sz w:val="20"/>
          <w:szCs w:val="20"/>
        </w:rPr>
        <w:br w:type="page"/>
      </w: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CD0ECE">
        <w:rPr>
          <w:rFonts w:ascii="GHEA Grapalat" w:hAnsi="GHEA Grapalat"/>
          <w:i/>
        </w:rPr>
        <w:t>DBPAAK-GHAPDZB-23/4-H</w:t>
      </w:r>
      <w:r w:rsidR="001B32D9" w:rsidRPr="001B32D9">
        <w:rPr>
          <w:rFonts w:ascii="GHEA Grapalat" w:hAnsi="GHEA Grapalat" w:cs="Times Armenian"/>
          <w:i/>
        </w:rPr>
        <w:br/>
      </w:r>
      <w:r w:rsidR="00A46F92">
        <w:rPr>
          <w:rFonts w:ascii="GHEA Grapalat" w:hAnsi="GHEA Grapalat"/>
          <w:i/>
        </w:rPr>
        <w:t xml:space="preserve">№ </w:t>
      </w:r>
      <w:r w:rsidR="005417E7">
        <w:rPr>
          <w:rFonts w:ascii="GHEA Grapalat" w:hAnsi="GHEA Grapalat"/>
          <w:i/>
        </w:rPr>
        <w:t>2</w:t>
      </w:r>
      <w:r w:rsidR="00096865" w:rsidRPr="009044F1">
        <w:rPr>
          <w:rFonts w:ascii="GHEA Grapalat" w:hAnsi="GHEA Grapalat"/>
          <w:i/>
        </w:rPr>
        <w:t xml:space="preserve"> от </w:t>
      </w:r>
      <w:r w:rsidR="00EC5BC6">
        <w:rPr>
          <w:rFonts w:ascii="GHEA Grapalat" w:hAnsi="GHEA Grapalat"/>
          <w:i/>
        </w:rPr>
        <w:t>0</w:t>
      </w:r>
      <w:r w:rsidR="00CD0ECE">
        <w:rPr>
          <w:rFonts w:ascii="GHEA Grapalat" w:hAnsi="GHEA Grapalat"/>
          <w:i/>
          <w:lang w:val="hy-AM"/>
        </w:rPr>
        <w:t>7</w:t>
      </w:r>
      <w:r w:rsidR="008A4274">
        <w:rPr>
          <w:rFonts w:ascii="GHEA Grapalat" w:hAnsi="GHEA Grapalat"/>
          <w:i/>
        </w:rPr>
        <w:t>.</w:t>
      </w:r>
      <w:r w:rsidR="00426B50">
        <w:rPr>
          <w:rFonts w:ascii="GHEA Grapalat" w:hAnsi="GHEA Grapalat"/>
          <w:i/>
          <w:lang w:val="hy-AM"/>
        </w:rPr>
        <w:t>0</w:t>
      </w:r>
      <w:r w:rsidR="005D3E95">
        <w:rPr>
          <w:rFonts w:ascii="GHEA Grapalat" w:hAnsi="GHEA Grapalat"/>
          <w:i/>
          <w:lang w:val="hy-AM"/>
        </w:rPr>
        <w:t>3</w:t>
      </w:r>
      <w:r w:rsidR="005417E7">
        <w:rPr>
          <w:rFonts w:ascii="GHEA Grapalat" w:hAnsi="GHEA Grapalat"/>
          <w:i/>
        </w:rPr>
        <w:t>.</w:t>
      </w:r>
      <w:r w:rsidR="00096865" w:rsidRPr="009044F1">
        <w:rPr>
          <w:rFonts w:ascii="GHEA Grapalat" w:hAnsi="GHEA Grapalat"/>
          <w:i/>
        </w:rPr>
        <w:t>20</w:t>
      </w:r>
      <w:r w:rsidR="005417E7">
        <w:rPr>
          <w:rFonts w:ascii="GHEA Grapalat" w:hAnsi="GHEA Grapalat"/>
          <w:i/>
        </w:rPr>
        <w:t>2</w:t>
      </w:r>
      <w:r w:rsidR="00426B50">
        <w:rPr>
          <w:rFonts w:ascii="GHEA Grapalat" w:hAnsi="GHEA Grapalat"/>
          <w:i/>
          <w:lang w:val="hy-AM"/>
        </w:rPr>
        <w:t>3</w:t>
      </w:r>
      <w:r w:rsidR="00096865" w:rsidRPr="009044F1">
        <w:rPr>
          <w:rFonts w:ascii="GHEA Grapalat" w:hAnsi="GHEA Grapalat"/>
          <w:i/>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5417E7" w:rsidRPr="00AB0426" w:rsidRDefault="005417E7" w:rsidP="005417E7">
      <w:pPr>
        <w:pStyle w:val="aa"/>
        <w:widowControl w:val="0"/>
        <w:spacing w:after="160"/>
        <w:ind w:right="-7" w:firstLine="567"/>
        <w:jc w:val="center"/>
        <w:rPr>
          <w:rFonts w:ascii="GHEA Grapalat" w:hAnsi="GHEA Grapalat"/>
          <w:sz w:val="20"/>
          <w:szCs w:val="20"/>
        </w:rPr>
      </w:pPr>
    </w:p>
    <w:p w:rsidR="005417E7" w:rsidRPr="00AB0426" w:rsidRDefault="005417E7" w:rsidP="005417E7">
      <w:pPr>
        <w:pStyle w:val="aa"/>
        <w:widowControl w:val="0"/>
        <w:spacing w:after="0"/>
        <w:ind w:right="-7" w:firstLine="567"/>
        <w:jc w:val="center"/>
        <w:rPr>
          <w:rFonts w:ascii="GHEA Grapalat" w:hAnsi="GHEA Grapalat"/>
          <w:sz w:val="20"/>
          <w:szCs w:val="20"/>
        </w:rPr>
      </w:pPr>
      <w:r w:rsidRPr="00AB0426">
        <w:rPr>
          <w:rFonts w:ascii="GHEA Grapalat" w:hAnsi="GHEA Grapalat"/>
          <w:i/>
          <w:sz w:val="20"/>
          <w:szCs w:val="20"/>
        </w:rPr>
        <w:t xml:space="preserve">ГНКО “НАЦИОНАЛЬНЫЙ ЦЕНТР ЛЕКАРСТВ И МЕДИЦИНСКИХ ТОВАРОВ”  </w:t>
      </w:r>
    </w:p>
    <w:p w:rsidR="005417E7" w:rsidRPr="00AB0426" w:rsidRDefault="005417E7" w:rsidP="005417E7">
      <w:pPr>
        <w:pStyle w:val="aa"/>
        <w:widowControl w:val="0"/>
        <w:spacing w:after="0"/>
        <w:ind w:right="-7" w:firstLine="567"/>
        <w:jc w:val="center"/>
        <w:rPr>
          <w:rFonts w:ascii="GHEA Grapalat" w:hAnsi="GHEA Grapalat"/>
          <w:sz w:val="20"/>
          <w:szCs w:val="20"/>
        </w:rPr>
      </w:pPr>
    </w:p>
    <w:p w:rsidR="005417E7" w:rsidRPr="00AB0426" w:rsidRDefault="005417E7" w:rsidP="005417E7">
      <w:pPr>
        <w:pStyle w:val="aa"/>
        <w:widowControl w:val="0"/>
        <w:spacing w:after="0"/>
        <w:ind w:right="-7" w:firstLine="567"/>
        <w:jc w:val="center"/>
        <w:rPr>
          <w:rFonts w:ascii="GHEA Grapalat" w:hAnsi="GHEA Grapalat"/>
          <w:sz w:val="20"/>
          <w:szCs w:val="20"/>
        </w:rPr>
      </w:pPr>
    </w:p>
    <w:p w:rsidR="005417E7" w:rsidRPr="00AB0426" w:rsidRDefault="005417E7" w:rsidP="005417E7">
      <w:pPr>
        <w:pStyle w:val="aa"/>
        <w:widowControl w:val="0"/>
        <w:spacing w:after="0"/>
        <w:ind w:right="-7" w:firstLine="567"/>
        <w:jc w:val="center"/>
        <w:rPr>
          <w:rFonts w:ascii="GHEA Grapalat" w:hAnsi="GHEA Grapalat" w:cs="Sylfaen"/>
          <w:sz w:val="20"/>
          <w:szCs w:val="20"/>
        </w:rPr>
      </w:pPr>
      <w:r w:rsidRPr="00AB0426">
        <w:rPr>
          <w:rFonts w:ascii="GHEA Grapalat" w:hAnsi="GHEA Grapalat"/>
          <w:sz w:val="20"/>
          <w:szCs w:val="20"/>
        </w:rPr>
        <w:t>ПРИГЛАШЕНИЕ</w:t>
      </w:r>
    </w:p>
    <w:p w:rsidR="005417E7" w:rsidRPr="00AB0426" w:rsidRDefault="005417E7" w:rsidP="005417E7">
      <w:pPr>
        <w:pStyle w:val="aa"/>
        <w:widowControl w:val="0"/>
        <w:spacing w:after="0"/>
        <w:ind w:right="-7" w:firstLine="567"/>
        <w:jc w:val="center"/>
        <w:rPr>
          <w:rFonts w:ascii="GHEA Grapalat" w:hAnsi="GHEA Grapalat" w:cs="Sylfaen"/>
          <w:sz w:val="20"/>
          <w:szCs w:val="20"/>
        </w:rPr>
      </w:pPr>
    </w:p>
    <w:p w:rsidR="005417E7" w:rsidRPr="00AB0426" w:rsidRDefault="005417E7" w:rsidP="005417E7">
      <w:pPr>
        <w:pStyle w:val="aa"/>
        <w:widowControl w:val="0"/>
        <w:spacing w:after="0"/>
        <w:ind w:right="-7" w:firstLine="567"/>
        <w:jc w:val="center"/>
        <w:rPr>
          <w:rFonts w:ascii="GHEA Grapalat" w:hAnsi="GHEA Grapalat" w:cs="Sylfaen"/>
          <w:sz w:val="20"/>
          <w:szCs w:val="20"/>
        </w:rPr>
      </w:pPr>
    </w:p>
    <w:p w:rsidR="005417E7" w:rsidRPr="00AB0426" w:rsidRDefault="005417E7" w:rsidP="005417E7">
      <w:pPr>
        <w:pStyle w:val="aa"/>
        <w:widowControl w:val="0"/>
        <w:spacing w:after="0"/>
        <w:ind w:right="-7"/>
        <w:jc w:val="center"/>
        <w:rPr>
          <w:rFonts w:ascii="GHEA Grapalat" w:hAnsi="GHEA Grapalat"/>
          <w:sz w:val="20"/>
          <w:szCs w:val="20"/>
        </w:rPr>
      </w:pPr>
      <w:r w:rsidRPr="00AB0426">
        <w:rPr>
          <w:rFonts w:ascii="GHEA Grapalat" w:hAnsi="GHEA Grapalat"/>
          <w:sz w:val="20"/>
          <w:szCs w:val="20"/>
        </w:rPr>
        <w:t>НА ЗАПРОС КОТИРОВОК, ОБЪЯВЛЕННЫЙ С ЦЕЛЬЮ ПРИОБРЕТЕНИЯ "</w:t>
      </w:r>
      <w:r w:rsidR="005D3E95">
        <w:rPr>
          <w:rFonts w:ascii="GHEA Grapalat" w:hAnsi="GHEA Grapalat"/>
          <w:sz w:val="20"/>
          <w:szCs w:val="20"/>
        </w:rPr>
        <w:t>СИСТЕМА ПОЖАРОТУШЕНИЯ</w:t>
      </w:r>
      <w:r w:rsidRPr="00AB0426">
        <w:rPr>
          <w:rFonts w:ascii="GHEA Grapalat" w:hAnsi="GHEA Grapalat"/>
          <w:sz w:val="20"/>
          <w:szCs w:val="20"/>
        </w:rPr>
        <w:t xml:space="preserve">В" ДЛЯ НУЖД ГНКО “НАЦИОНАЛЬНЫЙ ЦЕНТР ЛЕКАРСТВ И МЕДИЦИНСКИХ ТОВАРОВ”  </w:t>
      </w:r>
    </w:p>
    <w:p w:rsidR="005417E7" w:rsidRPr="00AB0426" w:rsidRDefault="005417E7" w:rsidP="005417E7">
      <w:pPr>
        <w:pStyle w:val="aa"/>
        <w:widowControl w:val="0"/>
        <w:spacing w:after="0"/>
        <w:ind w:right="-7" w:firstLine="567"/>
        <w:jc w:val="center"/>
        <w:rPr>
          <w:rFonts w:ascii="GHEA Grapalat" w:hAnsi="GHEA Grapalat"/>
          <w:sz w:val="20"/>
          <w:szCs w:val="20"/>
        </w:rPr>
      </w:pPr>
    </w:p>
    <w:p w:rsidR="005417E7" w:rsidRPr="00AB0426" w:rsidRDefault="005417E7" w:rsidP="005417E7">
      <w:pPr>
        <w:pStyle w:val="aa"/>
        <w:widowControl w:val="0"/>
        <w:spacing w:after="0"/>
        <w:ind w:right="-7" w:firstLine="567"/>
        <w:jc w:val="center"/>
        <w:rPr>
          <w:rFonts w:ascii="GHEA Grapalat" w:hAnsi="GHEA Grapalat"/>
          <w:sz w:val="20"/>
          <w:szCs w:val="20"/>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5417E7" w:rsidRPr="00AB0426" w:rsidRDefault="005417E7" w:rsidP="005417E7">
      <w:pPr>
        <w:pStyle w:val="aa"/>
        <w:widowControl w:val="0"/>
        <w:spacing w:after="0"/>
        <w:ind w:right="-7"/>
        <w:jc w:val="center"/>
        <w:rPr>
          <w:rFonts w:ascii="GHEA Grapalat" w:hAnsi="GHEA Grapalat"/>
          <w:sz w:val="20"/>
          <w:szCs w:val="20"/>
        </w:rPr>
      </w:pPr>
      <w:r w:rsidRPr="00AB0426">
        <w:rPr>
          <w:rFonts w:ascii="GHEA Grapalat" w:hAnsi="GHEA Grapalat"/>
          <w:sz w:val="20"/>
          <w:szCs w:val="20"/>
        </w:rPr>
        <w:t>НА ЗАПРОС КОТИРОВОК, ОБЪЯВЛЕННЫЙ С ЦЕЛЬЮ ПРИОБРЕТЕНИЯ "</w:t>
      </w:r>
      <w:r w:rsidR="005D3E95">
        <w:rPr>
          <w:rFonts w:ascii="GHEA Grapalat" w:hAnsi="GHEA Grapalat"/>
          <w:sz w:val="20"/>
          <w:szCs w:val="20"/>
        </w:rPr>
        <w:t>СИСТЕМА ПОЖАРОТУШЕНИЯ</w:t>
      </w:r>
      <w:r w:rsidRPr="00AB0426">
        <w:rPr>
          <w:rFonts w:ascii="GHEA Grapalat" w:hAnsi="GHEA Grapalat"/>
          <w:sz w:val="20"/>
          <w:szCs w:val="20"/>
        </w:rPr>
        <w:t xml:space="preserve">В" ДЛЯ НУЖД ГНКО “НАЦИОНАЛЬНЫЙ ЦЕНТР ЛЕКАРСТВ И МЕДИЦИНСКИХ ТОВАРОВ”  </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2"/>
      </w:r>
      <w:r w:rsidRPr="009044F1">
        <w:rPr>
          <w:rFonts w:ascii="GHEA Grapalat" w:hAnsi="GHEA Grapalat"/>
        </w:rPr>
        <w:t xml:space="preserve"> </w:t>
      </w:r>
      <w:bookmarkStart w:id="0" w:name="_GoBack"/>
      <w:bookmarkEnd w:id="0"/>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5417E7" w:rsidRPr="00AB0426" w:rsidRDefault="005417E7" w:rsidP="005417E7">
      <w:pPr>
        <w:widowControl w:val="0"/>
        <w:ind w:hanging="567"/>
        <w:jc w:val="both"/>
        <w:rPr>
          <w:rFonts w:ascii="GHEA Grapalat" w:hAnsi="GHEA Grapalat"/>
          <w:spacing w:val="-6"/>
          <w:sz w:val="20"/>
          <w:szCs w:val="20"/>
        </w:rPr>
      </w:pPr>
      <w:r w:rsidRPr="00AB0426">
        <w:rPr>
          <w:rFonts w:ascii="GHEA Grapalat" w:hAnsi="GHEA Grapalat"/>
          <w:spacing w:val="-6"/>
          <w:sz w:val="20"/>
          <w:szCs w:val="20"/>
        </w:rPr>
        <w:lastRenderedPageBreak/>
        <w:t xml:space="preserve">                              Настоящее Приглашение предоставляется в дополнение к объявлению об ЗАПРОС КОТИРОВОКе, проводимом под кодом DBPAAK-GHAPDZB-21/3-V   (далее — процедура).</w:t>
      </w:r>
    </w:p>
    <w:p w:rsidR="005417E7" w:rsidRPr="00AB0426" w:rsidRDefault="005417E7" w:rsidP="005417E7">
      <w:pPr>
        <w:widowControl w:val="0"/>
        <w:ind w:firstLine="567"/>
        <w:jc w:val="both"/>
        <w:rPr>
          <w:rFonts w:ascii="GHEA Grapalat" w:hAnsi="GHEA Grapalat"/>
          <w:sz w:val="20"/>
          <w:szCs w:val="20"/>
        </w:rPr>
      </w:pPr>
      <w:r w:rsidRPr="00AB0426">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AB0426">
        <w:rPr>
          <w:rFonts w:ascii="Courier New" w:hAnsi="Courier New" w:cs="Courier New"/>
          <w:sz w:val="20"/>
          <w:szCs w:val="20"/>
          <w:lang w:val="en-US"/>
        </w:rPr>
        <w:t> </w:t>
      </w:r>
      <w:r w:rsidRPr="00AB0426">
        <w:rPr>
          <w:rFonts w:ascii="GHEA Grapalat" w:hAnsi="GHEA Grapalat"/>
          <w:sz w:val="20"/>
          <w:szCs w:val="20"/>
        </w:rPr>
        <w:t>4</w:t>
      </w:r>
      <w:r w:rsidRPr="00AB0426">
        <w:rPr>
          <w:rFonts w:ascii="Courier New" w:hAnsi="Courier New" w:cs="Courier New"/>
          <w:sz w:val="20"/>
          <w:szCs w:val="20"/>
          <w:lang w:val="en-US"/>
        </w:rPr>
        <w:t> </w:t>
      </w:r>
      <w:r w:rsidRPr="00AB0426">
        <w:rPr>
          <w:rFonts w:ascii="GHEA Grapalat" w:hAnsi="GHEA Grapalat"/>
          <w:sz w:val="20"/>
          <w:szCs w:val="20"/>
        </w:rPr>
        <w:t>мая 2017 года (далее — Порядок) и иных правовых актов, и имеет цель информировать лиц (далее — участник), намеренных участвовать в объявленной ГНКО “НАЦИОНАЛЬНЫЙ ЦЕНТР ЛЕКАРСТВ И МЕДИЦИНСКИХ ТОВАРОВ”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417E7" w:rsidRPr="00AB0426" w:rsidRDefault="005417E7" w:rsidP="005417E7">
      <w:pPr>
        <w:widowControl w:val="0"/>
        <w:ind w:firstLine="567"/>
        <w:jc w:val="both"/>
        <w:rPr>
          <w:rFonts w:ascii="GHEA Grapalat" w:hAnsi="GHEA Grapalat"/>
          <w:sz w:val="20"/>
          <w:szCs w:val="20"/>
        </w:rPr>
      </w:pPr>
      <w:r w:rsidRPr="00AB0426">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5417E7" w:rsidRPr="00AB0426" w:rsidRDefault="005417E7" w:rsidP="005417E7">
      <w:pPr>
        <w:widowControl w:val="0"/>
        <w:ind w:firstLine="567"/>
        <w:jc w:val="both"/>
        <w:rPr>
          <w:rFonts w:ascii="GHEA Grapalat" w:hAnsi="GHEA Grapalat" w:cs="Times Armenian"/>
          <w:sz w:val="20"/>
          <w:szCs w:val="20"/>
        </w:rPr>
      </w:pPr>
      <w:r w:rsidRPr="00AB0426">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417E7" w:rsidRPr="00AB0426" w:rsidRDefault="005417E7" w:rsidP="005417E7">
      <w:pPr>
        <w:pStyle w:val="23"/>
        <w:widowControl w:val="0"/>
        <w:spacing w:line="240" w:lineRule="auto"/>
        <w:ind w:firstLine="567"/>
        <w:rPr>
          <w:rFonts w:ascii="GHEA Grapalat" w:hAnsi="GHEA Grapalat"/>
        </w:rPr>
      </w:pPr>
      <w:r w:rsidRPr="00AB0426">
        <w:rPr>
          <w:rFonts w:ascii="GHEA Grapalat" w:hAnsi="GHEA Grapalat"/>
        </w:rPr>
        <w:t>Адрес электронной почты секретаря оценочной комиссии "protender.itender@gmail.com</w:t>
      </w:r>
      <w:r w:rsidRPr="00C9535E">
        <w:rPr>
          <w:rFonts w:ascii="GHEA Grapalat" w:hAnsi="GHEA Grapalat"/>
        </w:rPr>
        <w:t xml:space="preserve">    </w:t>
      </w:r>
      <w:r w:rsidRPr="00AB0426">
        <w:rPr>
          <w:rFonts w:ascii="GHEA Grapalat" w:hAnsi="GHEA Grapalat"/>
        </w:rPr>
        <w:t>.</w:t>
      </w:r>
    </w:p>
    <w:p w:rsidR="005417E7" w:rsidRPr="00AB0426" w:rsidRDefault="005417E7" w:rsidP="005417E7">
      <w:pPr>
        <w:widowControl w:val="0"/>
        <w:spacing w:after="160"/>
        <w:ind w:hanging="567"/>
        <w:jc w:val="both"/>
        <w:rPr>
          <w:rFonts w:ascii="GHEA Grapalat" w:hAnsi="GHEA Grapalat"/>
          <w:sz w:val="20"/>
          <w:szCs w:val="20"/>
        </w:rPr>
      </w:pPr>
      <w:r w:rsidRPr="00AB0426">
        <w:rPr>
          <w:rFonts w:ascii="GHEA Grapalat" w:hAnsi="GHEA Grapalat"/>
          <w:sz w:val="20"/>
          <w:szCs w:val="20"/>
        </w:rPr>
        <w:t xml:space="preserve"> </w:t>
      </w:r>
      <w:r w:rsidRPr="00AB0426">
        <w:rPr>
          <w:rFonts w:ascii="GHEA Grapalat" w:hAnsi="GHEA Grapalat"/>
          <w:sz w:val="20"/>
          <w:szCs w:val="20"/>
        </w:rPr>
        <w:br w:type="page"/>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5D3E95" w:rsidRPr="005D3E95">
        <w:rPr>
          <w:rFonts w:ascii="GHEA Grapalat" w:hAnsi="GHEA Grapalat"/>
          <w:i w:val="0"/>
          <w:sz w:val="24"/>
          <w:szCs w:val="24"/>
        </w:rPr>
        <w:t xml:space="preserve">Система пожаротушения </w:t>
      </w:r>
      <w:r w:rsidRPr="009044F1">
        <w:rPr>
          <w:rFonts w:ascii="GHEA Grapalat" w:hAnsi="GHEA Grapalat"/>
          <w:i w:val="0"/>
          <w:sz w:val="24"/>
          <w:szCs w:val="24"/>
        </w:rPr>
        <w:t>закупки" (далее — также товар) для нужд "", которые сгруппированы в лоты "</w:t>
      </w:r>
      <w:r w:rsidR="005D3E95" w:rsidRPr="005D3E95">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rsidTr="00AD432A">
        <w:trPr>
          <w:jc w:val="center"/>
        </w:trPr>
        <w:tc>
          <w:tcPr>
            <w:tcW w:w="2776" w:type="dxa"/>
            <w:gridSpan w:val="2"/>
            <w:vAlign w:val="center"/>
          </w:tcPr>
          <w:p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rsidTr="00AD432A">
        <w:trPr>
          <w:jc w:val="center"/>
        </w:trPr>
        <w:tc>
          <w:tcPr>
            <w:tcW w:w="1530" w:type="dxa"/>
            <w:vAlign w:val="center"/>
          </w:tcPr>
          <w:p w:rsidR="00AD432A" w:rsidRPr="009044F1" w:rsidRDefault="00AD432A"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rsidR="00AD432A" w:rsidRPr="00C53648" w:rsidRDefault="00C53648" w:rsidP="00B46D58">
            <w:pPr>
              <w:pStyle w:val="23"/>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rsidR="00AD432A" w:rsidRPr="00C53648" w:rsidRDefault="00AD432A" w:rsidP="00B46D58">
            <w:pPr>
              <w:pStyle w:val="23"/>
              <w:widowControl w:val="0"/>
              <w:spacing w:after="120" w:line="240" w:lineRule="auto"/>
              <w:ind w:firstLine="0"/>
              <w:rPr>
                <w:rFonts w:ascii="GHEA Grapalat" w:hAnsi="GHEA Grapalat"/>
                <w:b/>
                <w:i/>
                <w:sz w:val="24"/>
                <w:szCs w:val="24"/>
              </w:rPr>
            </w:pPr>
          </w:p>
        </w:tc>
      </w:tr>
      <w:tr w:rsidR="008A4274" w:rsidRPr="009044F1" w:rsidTr="005417E7">
        <w:trPr>
          <w:jc w:val="center"/>
        </w:trPr>
        <w:tc>
          <w:tcPr>
            <w:tcW w:w="1530" w:type="dxa"/>
            <w:vAlign w:val="center"/>
          </w:tcPr>
          <w:p w:rsidR="008A4274" w:rsidRPr="009044F1" w:rsidRDefault="008A4274" w:rsidP="008A4274">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246" w:type="dxa"/>
            <w:vAlign w:val="center"/>
          </w:tcPr>
          <w:p w:rsidR="008A4274" w:rsidRPr="005D3E95" w:rsidRDefault="005D3E95" w:rsidP="00426B50">
            <w:pPr>
              <w:pStyle w:val="23"/>
              <w:spacing w:line="240" w:lineRule="auto"/>
              <w:ind w:firstLine="0"/>
              <w:jc w:val="center"/>
              <w:rPr>
                <w:rFonts w:ascii="GHEA Grapalat" w:hAnsi="GHEA Grapalat" w:cs="Sylfaen"/>
                <w:lang w:val="en-US"/>
              </w:rPr>
            </w:pPr>
            <w:r>
              <w:rPr>
                <w:rFonts w:ascii="GHEA Grapalat" w:hAnsi="GHEA Grapalat" w:cs="Sylfaen"/>
                <w:lang w:val="en-US"/>
              </w:rPr>
              <w:t>2621000</w:t>
            </w:r>
          </w:p>
        </w:tc>
        <w:tc>
          <w:tcPr>
            <w:tcW w:w="6458" w:type="dxa"/>
          </w:tcPr>
          <w:p w:rsidR="008A4274" w:rsidRPr="00AB0426" w:rsidRDefault="008A4274" w:rsidP="008A4274">
            <w:pPr>
              <w:rPr>
                <w:rFonts w:ascii="GHEA Grapalat" w:hAnsi="GHEA Grapalat"/>
                <w:sz w:val="20"/>
                <w:szCs w:val="20"/>
              </w:rPr>
            </w:pPr>
            <w:r w:rsidRPr="00AB0426">
              <w:rPr>
                <w:rFonts w:ascii="GHEA Grapalat" w:hAnsi="GHEA Grapalat"/>
                <w:sz w:val="20"/>
                <w:szCs w:val="20"/>
              </w:rPr>
              <w:t xml:space="preserve"> </w:t>
            </w:r>
            <w:r w:rsidR="005D3E95">
              <w:rPr>
                <w:rFonts w:ascii="GHEA Grapalat" w:hAnsi="GHEA Grapalat"/>
                <w:sz w:val="20"/>
                <w:szCs w:val="20"/>
              </w:rPr>
              <w:t>Система пожаротушения</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 xml:space="preserve">Участник включается в список участников, не имеющих права на участие в </w:t>
      </w:r>
      <w:r w:rsidRPr="006622A4">
        <w:rPr>
          <w:rFonts w:ascii="GHEA Grapalat" w:hAnsi="GHEA Grapalat"/>
        </w:rPr>
        <w:lastRenderedPageBreak/>
        <w:t>процессе закупок (далее также список), если:</w:t>
      </w:r>
    </w:p>
    <w:p w:rsidR="006622A4" w:rsidRPr="006622A4" w:rsidRDefault="006622A4" w:rsidP="006622A4">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lastRenderedPageBreak/>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в срок</w:t>
      </w:r>
      <w:r w:rsidR="00BB67B5" w:rsidRPr="003F2899">
        <w:rPr>
          <w:rFonts w:ascii="GHEA Grapalat" w:hAnsi="GHEA Grapalat"/>
        </w:rPr>
        <w:t>и</w:t>
      </w:r>
      <w:r w:rsidR="002C1D72" w:rsidRPr="003F2899">
        <w:rPr>
          <w:rFonts w:ascii="GHEA Grapalat" w:hAnsi="GHEA Grapalat"/>
        </w:rPr>
        <w:t xml:space="preserve"> и порядке, установленны</w:t>
      </w:r>
      <w:r w:rsidR="00180D64" w:rsidRPr="003F2899">
        <w:rPr>
          <w:rFonts w:ascii="GHEA Grapalat" w:hAnsi="GHEA Grapalat"/>
        </w:rPr>
        <w:t>ми</w:t>
      </w:r>
      <w:r w:rsidR="002C1D72" w:rsidRPr="003F2899">
        <w:rPr>
          <w:rFonts w:ascii="GHEA Grapalat" w:hAnsi="GHEA Grapalat"/>
        </w:rPr>
        <w:t xml:space="preserve"> статьей 35 </w:t>
      </w:r>
      <w:r w:rsidR="00876D7D" w:rsidRPr="003F2899">
        <w:rPr>
          <w:rFonts w:ascii="GHEA Grapalat" w:hAnsi="GHEA Grapalat"/>
        </w:rPr>
        <w:t>З</w:t>
      </w:r>
      <w:r w:rsidR="002C1D72" w:rsidRPr="003F2899">
        <w:rPr>
          <w:rFonts w:ascii="GHEA Grapalat" w:hAnsi="GHEA Grapalat"/>
        </w:rPr>
        <w:t xml:space="preserve">акона, </w:t>
      </w:r>
      <w:r w:rsidR="00466F7A" w:rsidRPr="003F2899">
        <w:rPr>
          <w:rFonts w:ascii="GHEA Grapalat" w:hAnsi="GHEA Grapalat"/>
        </w:rPr>
        <w:t xml:space="preserve">представляет </w:t>
      </w:r>
      <w:r w:rsidR="002C1D72" w:rsidRPr="003F2899">
        <w:rPr>
          <w:rFonts w:ascii="GHEA Grapalat" w:hAnsi="GHEA Grapalat"/>
        </w:rPr>
        <w:t>обеспеч</w:t>
      </w:r>
      <w:r w:rsidR="00466F7A" w:rsidRPr="003F2899">
        <w:rPr>
          <w:rFonts w:ascii="GHEA Grapalat" w:hAnsi="GHEA Grapalat"/>
        </w:rPr>
        <w:t>ение</w:t>
      </w:r>
      <w:r w:rsidR="002C1D72" w:rsidRPr="003F2899">
        <w:rPr>
          <w:rFonts w:ascii="GHEA Grapalat" w:hAnsi="GHEA Grapalat"/>
        </w:rPr>
        <w:t xml:space="preserve"> квалификаци</w:t>
      </w:r>
      <w:r w:rsidR="00466F7A" w:rsidRPr="003F2899">
        <w:rPr>
          <w:rFonts w:ascii="GHEA Grapalat" w:hAnsi="GHEA Grapalat"/>
        </w:rPr>
        <w:t>и</w:t>
      </w:r>
      <w:r w:rsidR="002C1D72" w:rsidRPr="003F2899">
        <w:rPr>
          <w:rFonts w:ascii="GHEA Grapalat" w:hAnsi="GHEA Grapalat"/>
        </w:rPr>
        <w:t xml:space="preserve"> в размере </w:t>
      </w:r>
      <w:r w:rsidR="00A425E2" w:rsidRPr="003F2899">
        <w:rPr>
          <w:rFonts w:ascii="GHEA Grapalat" w:hAnsi="GHEA Grapalat"/>
        </w:rPr>
        <w:t>15 процентов</w:t>
      </w:r>
      <w:r w:rsidR="00A425E2" w:rsidRPr="003F2899">
        <w:rPr>
          <w:rFonts w:ascii="GHEA Grapalat" w:hAnsi="GHEA Grapalat"/>
          <w:vertAlign w:val="superscript"/>
        </w:rPr>
        <w:t>5,1</w:t>
      </w:r>
      <w:r w:rsidR="00A425E2" w:rsidRPr="003F2899">
        <w:rPr>
          <w:rFonts w:ascii="GHEA Grapalat" w:hAnsi="GHEA Grapalat"/>
        </w:rPr>
        <w:t xml:space="preserve"> представленного им ценового предложения.</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xml:space="preserve">. В случае </w:t>
      </w:r>
      <w:r w:rsidR="000A6B75" w:rsidRPr="009044F1">
        <w:rPr>
          <w:rFonts w:ascii="GHEA Grapalat" w:hAnsi="GHEA Grapalat"/>
          <w:sz w:val="24"/>
          <w:szCs w:val="24"/>
        </w:rPr>
        <w:lastRenderedPageBreak/>
        <w:t>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32548E" w:rsidRPr="00DB4FE3" w:rsidRDefault="0032548E">
      <w:pPr>
        <w:rPr>
          <w:rFonts w:ascii="GHEA Grapalat" w:hAnsi="GHEA Grapalat"/>
        </w:rPr>
      </w:pPr>
      <w:r w:rsidRPr="00DB4FE3">
        <w:rPr>
          <w:rFonts w:ascii="GHEA Grapalat" w:hAnsi="GHEA Grapalat"/>
        </w:rPr>
        <w:t>_________________</w:t>
      </w:r>
    </w:p>
    <w:p w:rsidR="000D7190" w:rsidRPr="00BC0CA7" w:rsidRDefault="000D7190" w:rsidP="000D7190">
      <w:pPr>
        <w:pStyle w:val="af2"/>
        <w:jc w:val="both"/>
        <w:rPr>
          <w:rFonts w:ascii="GHEA Grapalat" w:hAnsi="GHEA Grapalat"/>
          <w:i/>
        </w:rPr>
      </w:pPr>
      <w:r w:rsidRPr="00BC0CA7">
        <w:rPr>
          <w:rFonts w:asciiTheme="minorHAnsi" w:hAnsiTheme="minorHAnsi"/>
          <w:vertAlign w:val="superscript"/>
        </w:rPr>
        <w:t>5,1</w:t>
      </w:r>
      <w:r w:rsidRPr="00BC0CA7">
        <w:rPr>
          <w:rFonts w:asciiTheme="minorHAnsi" w:hAnsiTheme="minorHAnsi"/>
        </w:rPr>
        <w:t xml:space="preserve"> </w:t>
      </w:r>
      <w:r w:rsidRPr="00BC0CA7">
        <w:rPr>
          <w:rFonts w:ascii="GHEA Grapalat" w:hAnsi="GHEA Grapalat"/>
          <w:i/>
        </w:rPr>
        <w:t xml:space="preserve">Если цена товара, закупаемого по заявке на закупку в рамках данной процедуры, превышает </w:t>
      </w:r>
      <w:r w:rsidR="00132FDD">
        <w:rPr>
          <w:rFonts w:ascii="GHEA Grapalat" w:hAnsi="GHEA Grapalat"/>
          <w:i/>
        </w:rPr>
        <w:t>восьмидесятикратный</w:t>
      </w:r>
      <w:r w:rsidRPr="00BC0CA7">
        <w:rPr>
          <w:rFonts w:ascii="GHEA Grapalat" w:hAnsi="GHEA Grapalat"/>
          <w:i/>
        </w:rPr>
        <w:t xml:space="preserve"> размер базовой единицы закупок, число " 15 "заменяется числом "30".</w:t>
      </w:r>
    </w:p>
    <w:p w:rsidR="0032548E" w:rsidRDefault="0032548E">
      <w:pPr>
        <w:rPr>
          <w:rFonts w:ascii="GHEA Grapalat" w:hAnsi="GHEA Grapalat"/>
        </w:rPr>
      </w:pPr>
      <w:r>
        <w:rPr>
          <w:rFonts w:ascii="GHEA Grapalat" w:hAnsi="GHEA Grapalat"/>
        </w:rPr>
        <w:br w:type="page"/>
      </w:r>
    </w:p>
    <w:p w:rsidR="00096865" w:rsidRPr="009044F1" w:rsidRDefault="00096865" w:rsidP="00B46D58">
      <w:pPr>
        <w:widowControl w:val="0"/>
        <w:tabs>
          <w:tab w:val="left" w:pos="1134"/>
        </w:tabs>
        <w:spacing w:after="160"/>
        <w:ind w:firstLine="567"/>
        <w:jc w:val="both"/>
        <w:rPr>
          <w:rFonts w:ascii="GHEA Grapalat" w:hAnsi="GHEA Grapalat"/>
        </w:rPr>
      </w:pP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 xml:space="preserve">В случае признания </w:t>
      </w:r>
      <w:r w:rsidR="00750FFF" w:rsidRPr="00750FFF">
        <w:rPr>
          <w:rFonts w:ascii="GHEA Grapalat" w:hAnsi="GHEA Grapalat"/>
          <w:lang w:val="hy-AM"/>
        </w:rPr>
        <w:lastRenderedPageBreak/>
        <w:t>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4"/>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5417E7" w:rsidRPr="00AB0426" w:rsidRDefault="005417E7" w:rsidP="005417E7">
      <w:pPr>
        <w:widowControl w:val="0"/>
        <w:tabs>
          <w:tab w:val="left" w:pos="1134"/>
        </w:tabs>
        <w:spacing w:after="160"/>
        <w:ind w:firstLine="567"/>
        <w:jc w:val="both"/>
        <w:rPr>
          <w:rFonts w:ascii="GHEA Grapalat" w:hAnsi="GHEA Grapalat"/>
          <w:sz w:val="20"/>
          <w:szCs w:val="20"/>
        </w:rPr>
      </w:pPr>
      <w:r w:rsidRPr="00AB0426">
        <w:rPr>
          <w:rFonts w:ascii="GHEA Grapalat" w:hAnsi="GHEA Grapalat"/>
          <w:sz w:val="20"/>
          <w:szCs w:val="20"/>
        </w:rPr>
        <w:t>4.1.</w:t>
      </w:r>
      <w:r w:rsidRPr="00AB0426">
        <w:rPr>
          <w:rFonts w:ascii="GHEA Grapalat" w:hAnsi="GHEA Grapalat"/>
          <w:sz w:val="20"/>
          <w:szCs w:val="20"/>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5417E7" w:rsidRPr="00AB0426" w:rsidRDefault="005417E7" w:rsidP="005417E7">
      <w:pPr>
        <w:pStyle w:val="23"/>
        <w:widowControl w:val="0"/>
        <w:spacing w:after="160" w:line="240" w:lineRule="auto"/>
        <w:ind w:firstLine="567"/>
        <w:rPr>
          <w:rFonts w:ascii="GHEA Grapalat" w:hAnsi="GHEA Grapalat" w:cs="Sylfaen"/>
        </w:rPr>
      </w:pPr>
      <w:r w:rsidRPr="00AB0426">
        <w:rPr>
          <w:rFonts w:ascii="GHEA Grapalat" w:hAnsi="GHEA Grapalat"/>
        </w:rPr>
        <w:t xml:space="preserve">Участник может подать заявку как для каждого лота, так и для нескольких или всех лотов. </w:t>
      </w:r>
    </w:p>
    <w:p w:rsidR="005417E7" w:rsidRPr="00AB0426" w:rsidRDefault="005417E7" w:rsidP="005417E7">
      <w:pPr>
        <w:pStyle w:val="23"/>
        <w:widowControl w:val="0"/>
        <w:spacing w:after="160" w:line="240" w:lineRule="auto"/>
        <w:ind w:firstLine="567"/>
        <w:rPr>
          <w:rFonts w:ascii="GHEA Grapalat" w:hAnsi="GHEA Grapalat" w:cs="Sylfaen"/>
        </w:rPr>
      </w:pPr>
      <w:r w:rsidRPr="00AB0426">
        <w:rPr>
          <w:rFonts w:ascii="GHEA Grapalat" w:hAnsi="GHEA Grapalat"/>
        </w:rPr>
        <w:t>Заявка подается до истечения срока, установленного для этого настоящим Приглашением.</w:t>
      </w:r>
    </w:p>
    <w:p w:rsidR="005417E7" w:rsidRPr="00AB0426" w:rsidRDefault="005417E7" w:rsidP="005417E7">
      <w:pPr>
        <w:pStyle w:val="23"/>
        <w:widowControl w:val="0"/>
        <w:spacing w:after="160" w:line="240" w:lineRule="auto"/>
        <w:ind w:firstLine="567"/>
        <w:rPr>
          <w:rFonts w:ascii="GHEA Grapalat" w:hAnsi="GHEA Grapalat"/>
        </w:rPr>
      </w:pPr>
      <w:r w:rsidRPr="00AB0426">
        <w:rPr>
          <w:rFonts w:ascii="GHEA Grapalat" w:hAnsi="GHEA Grapalat"/>
        </w:rPr>
        <w:t>Порядок подготовки заявки описан в части 2 настоящего приглашения - в инструкции по подготовке заявок на запрос котировок.</w:t>
      </w:r>
    </w:p>
    <w:p w:rsidR="005417E7" w:rsidRPr="00AB0426" w:rsidRDefault="005417E7" w:rsidP="005417E7">
      <w:pPr>
        <w:pStyle w:val="23"/>
        <w:widowControl w:val="0"/>
        <w:tabs>
          <w:tab w:val="left" w:pos="1134"/>
        </w:tabs>
        <w:spacing w:after="160" w:line="240" w:lineRule="auto"/>
        <w:ind w:firstLine="567"/>
        <w:rPr>
          <w:rFonts w:ascii="GHEA Grapalat" w:hAnsi="GHEA Grapalat" w:cs="Sylfaen"/>
        </w:rPr>
      </w:pPr>
      <w:r w:rsidRPr="00AB0426">
        <w:rPr>
          <w:rFonts w:ascii="GHEA Grapalat" w:hAnsi="GHEA Grapalat"/>
        </w:rPr>
        <w:t>4.2.</w:t>
      </w:r>
      <w:r w:rsidRPr="00AB0426">
        <w:rPr>
          <w:rFonts w:ascii="GHEA Grapalat" w:hAnsi="GHEA Grapalat"/>
        </w:rPr>
        <w:tab/>
        <w:t>Заявки на процедуру необходимо представить в комиссию по адресу "</w:t>
      </w:r>
      <w:r w:rsidRPr="00AB0426">
        <w:t xml:space="preserve"> </w:t>
      </w:r>
      <w:r w:rsidRPr="00AB0426">
        <w:rPr>
          <w:rFonts w:ascii="GHEA Grapalat" w:hAnsi="GHEA Grapalat"/>
        </w:rPr>
        <w:t>Армения, Ереван. Титоградян 14/10" не позднее, чем "</w:t>
      </w:r>
      <w:r w:rsidR="00426B50">
        <w:rPr>
          <w:rFonts w:ascii="GHEA Grapalat" w:hAnsi="GHEA Grapalat"/>
        </w:rPr>
        <w:t>11։00</w:t>
      </w:r>
      <w:r w:rsidRPr="00AB0426">
        <w:rPr>
          <w:rFonts w:ascii="GHEA Grapalat" w:hAnsi="GHEA Grapalat"/>
        </w:rPr>
        <w:t xml:space="preserve">" часов </w:t>
      </w:r>
      <w:r w:rsidRPr="00C9535E">
        <w:rPr>
          <w:rFonts w:ascii="GHEA Grapalat" w:hAnsi="GHEA Grapalat"/>
        </w:rPr>
        <w:t>7”-го</w:t>
      </w:r>
      <w:r w:rsidRPr="00AB0426">
        <w:rPr>
          <w:rFonts w:ascii="GHEA Grapalat" w:hAnsi="GHEA Grapalat"/>
        </w:rPr>
        <w:t xml:space="preserve"> дня с даты опубликования в бюллетене объявления и приглашения на настоящую процедуру. </w:t>
      </w:r>
    </w:p>
    <w:p w:rsidR="005417E7" w:rsidRPr="00AB0426" w:rsidRDefault="005417E7" w:rsidP="005417E7">
      <w:pPr>
        <w:pStyle w:val="23"/>
        <w:widowControl w:val="0"/>
        <w:spacing w:after="160" w:line="240" w:lineRule="auto"/>
        <w:ind w:firstLine="567"/>
        <w:rPr>
          <w:rFonts w:ascii="GHEA Grapalat" w:hAnsi="GHEA Grapalat" w:cs="Sylfaen"/>
        </w:rPr>
      </w:pPr>
      <w:r w:rsidRPr="00AB0426">
        <w:rPr>
          <w:rFonts w:ascii="GHEA Grapalat" w:hAnsi="GHEA Grapalat"/>
        </w:rPr>
        <w:t>Заявки на процедуру получает и в журнале регистрации заявок регистрирует секретарь комиссии "</w:t>
      </w:r>
      <w:r w:rsidRPr="00C9535E">
        <w:rPr>
          <w:rFonts w:ascii="GHEA Grapalat" w:hAnsi="GHEA Grapalat"/>
        </w:rPr>
        <w:t>Э. Григорян</w:t>
      </w:r>
      <w:r w:rsidRPr="00AB0426">
        <w:rPr>
          <w:rFonts w:ascii="GHEA Grapalat" w:hAnsi="GHEA Grapalat"/>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lastRenderedPageBreak/>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фирменное наименование, марка 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B82520" w:rsidRPr="008E138A" w:rsidDel="001B47B5">
        <w:rPr>
          <w:rFonts w:ascii="GHEA Grapalat" w:hAnsi="GHEA Grapalat"/>
        </w:rPr>
        <w:t xml:space="preserve"> </w:t>
      </w:r>
      <w:r w:rsidR="00EA6AE0" w:rsidRPr="008E138A">
        <w:rPr>
          <w:rStyle w:val="af6"/>
          <w:rFonts w:ascii="GHEA Grapalat" w:hAnsi="GHEA Grapalat" w:cs="Sylfaen"/>
          <w:sz w:val="24"/>
          <w:szCs w:val="24"/>
        </w:rPr>
        <w:footnoteReference w:customMarkFollows="1" w:id="5"/>
        <w:t>7</w:t>
      </w:r>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af6"/>
          <w:rFonts w:ascii="GHEA Grapalat" w:hAnsi="GHEA Grapalat"/>
        </w:rPr>
        <w:footnoteReference w:customMarkFollows="1" w:id="6"/>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sidR="00682AE5">
        <w:rPr>
          <w:rFonts w:ascii="GHEA Grapalat" w:hAnsi="GHEA Grapalat"/>
        </w:rPr>
        <w:t>цены закупки</w:t>
      </w:r>
      <w:r w:rsidR="00682AE5" w:rsidRPr="009044F1">
        <w:rPr>
          <w:rFonts w:ascii="GHEA Grapalat" w:hAnsi="GHEA Grapalat"/>
        </w:rPr>
        <w:t xml:space="preserve">. </w:t>
      </w:r>
      <w:r w:rsidR="00682AE5" w:rsidRPr="003C6EB1">
        <w:rPr>
          <w:rFonts w:ascii="GHEA Grapalat" w:hAnsi="GHEA Grapalat"/>
        </w:rPr>
        <w:t xml:space="preserve">Если ценовое предложение участника превышает цену </w:t>
      </w:r>
      <w:r w:rsidR="00682AE5">
        <w:rPr>
          <w:rFonts w:ascii="GHEA Grapalat" w:hAnsi="GHEA Grapalat"/>
        </w:rPr>
        <w:t>за</w:t>
      </w:r>
      <w:r w:rsidR="00682AE5" w:rsidRPr="003C6EB1">
        <w:rPr>
          <w:rFonts w:ascii="GHEA Grapalat" w:hAnsi="GHEA Grapalat"/>
        </w:rPr>
        <w:t>купки, то размер обеспечения заявки равен пяти процентам ценового предложения</w:t>
      </w:r>
      <w:r w:rsidR="00682AE5">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7A2CBF" w:rsidRPr="009044F1" w:rsidRDefault="001578D4" w:rsidP="007A2CBF">
      <w:pPr>
        <w:widowControl w:val="0"/>
        <w:spacing w:after="160"/>
        <w:ind w:firstLine="567"/>
        <w:jc w:val="both"/>
        <w:rPr>
          <w:rFonts w:ascii="GHEA Grapalat" w:hAnsi="GHEA Grapalat" w:cs="Sylfaen"/>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sidR="00FC1A85">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sidR="007A2CBF">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7A2CBF" w:rsidRPr="007A2CBF">
        <w:rPr>
          <w:rFonts w:ascii="GHEA Grapalat" w:hAnsi="GHEA Grapalat"/>
        </w:rPr>
        <w:t>следующих за истечением периода ожидания</w:t>
      </w:r>
      <w:r w:rsidR="007A2CBF">
        <w:rPr>
          <w:rFonts w:ascii="GHEA Grapalat" w:hAnsi="GHEA Grapalat"/>
        </w:rPr>
        <w:t>, если результаты процедуры закупки не обжалованы.</w:t>
      </w:r>
      <w:r w:rsidR="007A2CBF">
        <w:t xml:space="preserve"> </w:t>
      </w:r>
      <w:r w:rsidR="007A2CBF">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Pr>
          <w:rFonts w:ascii="GHEA Grapalat" w:hAnsi="GHEA Grapalat"/>
        </w:rPr>
        <w:t>.</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7F263C">
        <w:rPr>
          <w:rFonts w:ascii="GHEA Grapalat" w:hAnsi="GHEA Grapalat"/>
        </w:rPr>
        <w:t xml:space="preserve"> если</w:t>
      </w:r>
      <w:r w:rsidR="00681F45">
        <w:rPr>
          <w:rFonts w:ascii="GHEA Grapalat" w:hAnsi="GHEA Grapalat"/>
        </w:rPr>
        <w:t>:</w:t>
      </w:r>
    </w:p>
    <w:p w:rsidR="00B72055" w:rsidRPr="00FF4B9E" w:rsidRDefault="000A7528" w:rsidP="00B46D58">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003A6791" w:rsidRPr="00A502FC">
        <w:rPr>
          <w:rFonts w:ascii="GHEA Grapalat" w:hAnsi="GHEA Grapalat"/>
        </w:rPr>
        <w:tab/>
      </w:r>
      <w:r w:rsidRPr="00A502FC">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A502FC">
        <w:rPr>
          <w:rFonts w:ascii="GHEA Grapalat" w:hAnsi="GHEA Grapalat"/>
        </w:rPr>
        <w:t>В</w:t>
      </w:r>
      <w:r w:rsidR="00B72055" w:rsidRPr="00A502FC">
        <w:rPr>
          <w:rFonts w:ascii="Courier New" w:hAnsi="Courier New" w:cs="Courier New"/>
        </w:rPr>
        <w:t> </w:t>
      </w:r>
      <w:r w:rsidR="00B72055"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B72055" w:rsidRPr="00A502FC">
        <w:rPr>
          <w:rFonts w:ascii="Courier New" w:hAnsi="Courier New" w:cs="Courier New"/>
        </w:rPr>
        <w:t> </w:t>
      </w:r>
      <w:r w:rsidR="00B72055" w:rsidRPr="00A502FC">
        <w:rPr>
          <w:rFonts w:ascii="GHEA Grapalat" w:hAnsi="GHEA Grapalat"/>
        </w:rPr>
        <w:t>представленным лотам,</w:t>
      </w:r>
      <w:r w:rsidR="00B72055" w:rsidRPr="00A502FC">
        <w:rPr>
          <w:rFonts w:ascii="GHEA Grapalat" w:hAnsi="GHEA Grapalat"/>
          <w:color w:val="000000" w:themeColor="text1"/>
        </w:rPr>
        <w:t xml:space="preserve"> </w:t>
      </w:r>
      <w:r w:rsidR="00B72055" w:rsidRPr="00A502FC">
        <w:rPr>
          <w:rFonts w:ascii="GHEA Grapalat" w:hAnsi="GHEA Grapalat"/>
        </w:rPr>
        <w:t xml:space="preserve">а в том случае </w:t>
      </w:r>
      <w:r w:rsidR="00B72055" w:rsidRPr="00A502FC">
        <w:rPr>
          <w:rFonts w:ascii="GHEA Grapalat" w:hAnsi="GHEA Grapalat"/>
          <w:lang w:val="en-US"/>
        </w:rPr>
        <w:t>e</w:t>
      </w:r>
      <w:r w:rsidR="00B72055" w:rsidRPr="00A502FC">
        <w:rPr>
          <w:rFonts w:ascii="GHEA Grapalat" w:hAnsi="GHEA Grapalat"/>
        </w:rPr>
        <w:t>сли ценовые предложения превышают цены закупки - в отношении общей суммы ценовых предложений</w:t>
      </w:r>
      <w:r w:rsidR="00FF4B9E" w:rsidRPr="00FF4B9E">
        <w:rPr>
          <w:rFonts w:ascii="GHEA Grapalat" w:hAnsi="GHEA Grapalat"/>
        </w:rPr>
        <w:t>,</w:t>
      </w:r>
      <w:r w:rsidR="00B72055" w:rsidRPr="00A502FC">
        <w:rPr>
          <w:rFonts w:ascii="GHEA Grapalat" w:hAnsi="GHEA Grapalat"/>
          <w:color w:val="000000" w:themeColor="text1"/>
        </w:rPr>
        <w:t xml:space="preserve"> с учетом </w:t>
      </w:r>
      <w:r w:rsidR="00B72055" w:rsidRPr="00A502FC">
        <w:rPr>
          <w:rFonts w:ascii="GHEA Grapalat" w:hAnsi="GHEA Grapalat" w:cs="Sylfaen"/>
        </w:rPr>
        <w:t>требований абзаца «д» подпункта 1 пункта 32 Порядка;</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Pr="00D667DA">
        <w:rPr>
          <w:rFonts w:ascii="GHEA Grapalat" w:hAnsi="GHEA Grapalat"/>
        </w:rPr>
        <w:t>участник лишается права на заключение договора</w:t>
      </w:r>
      <w:r w:rsidR="00A41723" w:rsidRPr="00D667DA">
        <w:rPr>
          <w:rFonts w:ascii="GHEA Grapalat" w:hAnsi="GHEA Grapalat"/>
        </w:rPr>
        <w:t xml:space="preserve"> по какому либо лоту</w:t>
      </w:r>
      <w:r w:rsidRPr="00D667DA">
        <w:rPr>
          <w:rFonts w:ascii="GHEA Grapalat" w:hAnsi="GHEA Grapalat"/>
        </w:rPr>
        <w:t xml:space="preserve">, то обеспечение заявки выплачивается в размере суммы обеспечения, исчисленной в </w:t>
      </w:r>
      <w:r w:rsidRPr="00D667DA">
        <w:rPr>
          <w:rFonts w:ascii="GHEA Grapalat" w:hAnsi="GHEA Grapalat"/>
        </w:rPr>
        <w:lastRenderedPageBreak/>
        <w:t>отношении только данного лота.</w:t>
      </w:r>
      <w:r w:rsidR="002A2F79" w:rsidRPr="00D667DA">
        <w:rPr>
          <w:rStyle w:val="af6"/>
        </w:rPr>
        <w:footnoteReference w:customMarkFollows="1" w:id="7"/>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CC0E15" w:rsidRDefault="00CC0E15" w:rsidP="00CC0E15">
      <w:pPr>
        <w:widowControl w:val="0"/>
        <w:tabs>
          <w:tab w:val="left" w:pos="1134"/>
        </w:tabs>
        <w:ind w:firstLine="567"/>
        <w:jc w:val="both"/>
        <w:rPr>
          <w:rFonts w:ascii="GHEA Grapalat" w:hAnsi="GHEA Grapalat" w:cs="Sylfaen"/>
        </w:rPr>
      </w:pPr>
      <w:r>
        <w:rPr>
          <w:rFonts w:ascii="GHEA Grapalat" w:hAnsi="GHEA Grapalat" w:cs="Sylfaen"/>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предусмотренными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6F5184" w:rsidRPr="007F263C" w:rsidRDefault="00FA0EEA" w:rsidP="00FA0EEA">
      <w:pPr>
        <w:widowControl w:val="0"/>
        <w:tabs>
          <w:tab w:val="left" w:pos="1134"/>
        </w:tabs>
        <w:spacing w:after="160"/>
        <w:ind w:firstLine="567"/>
        <w:jc w:val="both"/>
        <w:rPr>
          <w:rFonts w:ascii="GHEA Grapalat" w:hAnsi="GHEA Grapalat"/>
        </w:rPr>
      </w:pPr>
      <w:r>
        <w:rPr>
          <w:rFonts w:ascii="GHEA Grapalat" w:hAnsi="GHEA Grapalat"/>
        </w:rPr>
        <w:t xml:space="preserve">7.5 </w:t>
      </w:r>
      <w:r w:rsidR="006F5184" w:rsidRPr="009044F1">
        <w:rPr>
          <w:rFonts w:ascii="GHEA Grapalat" w:hAnsi="GHEA Grapalat"/>
        </w:rPr>
        <w:t>Обеспечение заявки должно быть действительно в течение 90</w:t>
      </w:r>
      <w:r w:rsidR="006F5184">
        <w:rPr>
          <w:rFonts w:ascii="Courier New" w:hAnsi="Courier New" w:cs="Courier New"/>
        </w:rPr>
        <w:t> </w:t>
      </w:r>
      <w:r w:rsidR="006F5184" w:rsidRPr="009044F1">
        <w:rPr>
          <w:rFonts w:ascii="GHEA Grapalat" w:hAnsi="GHEA Grapalat"/>
        </w:rPr>
        <w:t xml:space="preserve">(девяноста) </w:t>
      </w:r>
      <w:r w:rsidR="006F5184">
        <w:rPr>
          <w:rFonts w:ascii="GHEA Grapalat" w:hAnsi="GHEA Grapalat"/>
        </w:rPr>
        <w:t xml:space="preserve">рабочих </w:t>
      </w:r>
      <w:r w:rsidR="006F5184" w:rsidRPr="009044F1">
        <w:rPr>
          <w:rFonts w:ascii="GHEA Grapalat" w:hAnsi="GHEA Grapalat"/>
        </w:rPr>
        <w:t xml:space="preserve">дней со дня подачи заявки. </w:t>
      </w:r>
    </w:p>
    <w:p w:rsidR="00FA0EEA" w:rsidRPr="007F263C" w:rsidRDefault="00FA0EEA" w:rsidP="00FA0EEA">
      <w:pPr>
        <w:widowControl w:val="0"/>
        <w:tabs>
          <w:tab w:val="left" w:pos="1134"/>
        </w:tabs>
        <w:spacing w:after="160"/>
        <w:ind w:firstLine="567"/>
        <w:jc w:val="both"/>
        <w:rPr>
          <w:rFonts w:ascii="GHEA Grapalat" w:hAnsi="GHEA Grapalat"/>
        </w:rPr>
      </w:pPr>
      <w:r>
        <w:rPr>
          <w:rFonts w:ascii="GHEA Grapalat" w:hAnsi="GHEA Grapalat"/>
        </w:rPr>
        <w:t>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заявки.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A0EEA" w:rsidRPr="00996C18" w:rsidRDefault="00FA0EEA" w:rsidP="00FA0EEA">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CC0E15" w:rsidRPr="00CC0E15" w:rsidRDefault="00CC0E15" w:rsidP="00B46D58">
      <w:pPr>
        <w:widowControl w:val="0"/>
        <w:tabs>
          <w:tab w:val="left" w:pos="1134"/>
        </w:tabs>
        <w:spacing w:after="160"/>
        <w:ind w:firstLine="567"/>
        <w:jc w:val="both"/>
        <w:rPr>
          <w:rFonts w:ascii="GHEA Grapalat" w:hAnsi="GHEA Grapalat" w:cs="Sylfaen"/>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"—"-ый день в "час вскрытия"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 xml:space="preserve">на закупаемые в рамках настоящей процедуры товары, а также выраженные одним </w:t>
      </w:r>
      <w:r w:rsidR="00576D5D" w:rsidRPr="009044F1">
        <w:rPr>
          <w:rFonts w:ascii="GHEA Grapalat" w:hAnsi="GHEA Grapalat"/>
        </w:rPr>
        <w:lastRenderedPageBreak/>
        <w:t>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af6"/>
          <w:rFonts w:ascii="GHEA Grapalat" w:hAnsi="GHEA Grapalat"/>
          <w:i w:val="0"/>
          <w:sz w:val="24"/>
          <w:szCs w:val="24"/>
        </w:rPr>
        <w:footnoteReference w:customMarkFollows="1" w:id="8"/>
        <w:t>10</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w:t>
      </w:r>
      <w:r w:rsidRPr="009044F1">
        <w:rPr>
          <w:rFonts w:ascii="GHEA Grapalat" w:hAnsi="GHEA Grapalat"/>
          <w:i w:val="0"/>
          <w:sz w:val="24"/>
          <w:szCs w:val="24"/>
        </w:rPr>
        <w:lastRenderedPageBreak/>
        <w:t>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 занявшие последующие места,</w:t>
      </w:r>
    </w:p>
    <w:p w:rsidR="004A4515" w:rsidRDefault="009B6D58" w:rsidP="004A4515">
      <w:pPr>
        <w:pStyle w:val="norm"/>
        <w:widowControl w:val="0"/>
        <w:tabs>
          <w:tab w:val="left" w:pos="1134"/>
        </w:tabs>
        <w:spacing w:after="160" w:line="240" w:lineRule="auto"/>
        <w:ind w:firstLine="567"/>
        <w:rPr>
          <w:rFonts w:ascii="GHEA Grapalat" w:hAnsi="GHEA Grapalat"/>
          <w:sz w:val="24"/>
          <w:szCs w:val="24"/>
        </w:rPr>
      </w:pPr>
      <w:r w:rsidRPr="006E3D39">
        <w:rPr>
          <w:rFonts w:ascii="GHEA Grapalat" w:hAnsi="GHEA Grapalat"/>
          <w:sz w:val="24"/>
          <w:szCs w:val="24"/>
        </w:rPr>
        <w:t>е.</w:t>
      </w:r>
      <w:r w:rsidR="00C37724" w:rsidRPr="006E3D39">
        <w:rPr>
          <w:rFonts w:ascii="GHEA Grapalat" w:hAnsi="GHEA Grapalat"/>
          <w:sz w:val="24"/>
          <w:szCs w:val="24"/>
        </w:rPr>
        <w:tab/>
      </w:r>
      <w:r w:rsidR="004A4515" w:rsidRPr="00CF6D51">
        <w:rPr>
          <w:rFonts w:ascii="GHEA Grapalat" w:hAnsi="GHEA Grapalat"/>
          <w:sz w:val="24"/>
          <w:szCs w:val="24"/>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w:t>
      </w:r>
      <w:r w:rsidR="001E48BA">
        <w:rPr>
          <w:rFonts w:ascii="GHEA Grapalat" w:hAnsi="GHEA Grapalat"/>
          <w:sz w:val="24"/>
          <w:szCs w:val="24"/>
        </w:rPr>
        <w:t>и</w:t>
      </w:r>
      <w:r w:rsidR="004A4515" w:rsidRPr="00CF6D51">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w:t>
      </w:r>
      <w:r w:rsidR="001E402A" w:rsidRPr="004F2C09">
        <w:rPr>
          <w:rFonts w:ascii="GHEA Grapalat" w:hAnsi="GHEA Grapalat"/>
          <w:sz w:val="24"/>
          <w:szCs w:val="24"/>
        </w:rPr>
        <w:t>заключаемым с последним договором</w:t>
      </w:r>
      <w:r w:rsidR="001E402A" w:rsidRPr="000811C1">
        <w:rPr>
          <w:rFonts w:ascii="GHEA Grapalat" w:hAnsi="GHEA Grapalat"/>
          <w:sz w:val="24"/>
          <w:szCs w:val="24"/>
        </w:rPr>
        <w:t xml:space="preserve">, вступают в силу в случае предусмотрения дополнительных финансовых </w:t>
      </w:r>
      <w:r w:rsidR="001E402A" w:rsidRPr="000811C1">
        <w:rPr>
          <w:rFonts w:ascii="GHEA Grapalat" w:hAnsi="GHEA Grapalat"/>
          <w:sz w:val="24"/>
          <w:szCs w:val="24"/>
        </w:rPr>
        <w:lastRenderedPageBreak/>
        <w:t>средств в размере</w:t>
      </w:r>
      <w:r w:rsidR="001E402A">
        <w:rPr>
          <w:rFonts w:ascii="GHEA Grapalat" w:hAnsi="GHEA Grapalat"/>
          <w:sz w:val="24"/>
          <w:szCs w:val="24"/>
        </w:rPr>
        <w:t xml:space="preserve"> цены, превышающей</w:t>
      </w:r>
      <w:r w:rsidR="001E402A" w:rsidRPr="000811C1">
        <w:rPr>
          <w:rFonts w:ascii="GHEA Grapalat" w:hAnsi="GHEA Grapalat"/>
          <w:sz w:val="24"/>
          <w:szCs w:val="24"/>
        </w:rPr>
        <w:t xml:space="preserve"> цену</w:t>
      </w:r>
      <w:r w:rsidR="001E402A">
        <w:rPr>
          <w:rFonts w:ascii="GHEA Grapalat" w:hAnsi="GHEA Grapalat"/>
          <w:sz w:val="24"/>
          <w:szCs w:val="24"/>
        </w:rPr>
        <w:t xml:space="preserve"> закупки</w:t>
      </w:r>
      <w:r w:rsidR="001E402A" w:rsidRPr="000811C1">
        <w:rPr>
          <w:rFonts w:ascii="GHEA Grapalat" w:hAnsi="GHEA Grapalat"/>
          <w:sz w:val="24"/>
          <w:szCs w:val="24"/>
        </w:rPr>
        <w:t xml:space="preserve"> и заключения </w:t>
      </w:r>
      <w:r w:rsidR="001E402A" w:rsidRPr="004F2C09">
        <w:rPr>
          <w:rFonts w:ascii="GHEA Grapalat" w:hAnsi="GHEA Grapalat"/>
          <w:sz w:val="24"/>
          <w:szCs w:val="24"/>
        </w:rPr>
        <w:t xml:space="preserve">на этой основе </w:t>
      </w:r>
      <w:r w:rsidR="001E402A" w:rsidRPr="000811C1">
        <w:rPr>
          <w:rFonts w:ascii="GHEA Grapalat" w:hAnsi="GHEA Grapalat"/>
          <w:sz w:val="24"/>
          <w:szCs w:val="24"/>
        </w:rPr>
        <w:t>соглашения между сторонами.</w:t>
      </w:r>
      <w:r w:rsidR="001E402A">
        <w:rPr>
          <w:rFonts w:ascii="GHEA Grapalat" w:hAnsi="GHEA Grapalat"/>
          <w:sz w:val="24"/>
          <w:szCs w:val="24"/>
        </w:rPr>
        <w:t xml:space="preserve"> </w:t>
      </w:r>
      <w:r w:rsidR="004A4515" w:rsidRPr="00CF6D51">
        <w:rPr>
          <w:rFonts w:ascii="GHEA Grapalat" w:hAnsi="GHEA Grapalat"/>
          <w:sz w:val="24"/>
          <w:szCs w:val="24"/>
        </w:rPr>
        <w:t>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6335D7" w:rsidRDefault="006335D7" w:rsidP="006335D7">
      <w:pPr>
        <w:pStyle w:val="norm"/>
        <w:widowControl w:val="0"/>
        <w:tabs>
          <w:tab w:val="left" w:pos="1134"/>
        </w:tabs>
        <w:spacing w:after="160" w:line="240" w:lineRule="auto"/>
        <w:ind w:firstLine="567"/>
        <w:rPr>
          <w:rFonts w:ascii="GHEA Grapalat" w:hAnsi="GHEA Grapalat"/>
          <w:sz w:val="24"/>
          <w:szCs w:val="24"/>
        </w:rPr>
      </w:pPr>
      <w:r w:rsidRPr="007E7A22">
        <w:rPr>
          <w:rFonts w:ascii="GHEA Grapalat" w:hAnsi="GHEA Grapalat"/>
          <w:sz w:val="24"/>
          <w:szCs w:val="24"/>
        </w:rPr>
        <w:t>Требования настоящего абзаца не применяются в случае, когда заявка подана одн</w:t>
      </w:r>
      <w:r>
        <w:rPr>
          <w:rFonts w:ascii="GHEA Grapalat" w:hAnsi="GHEA Grapalat"/>
          <w:sz w:val="24"/>
          <w:szCs w:val="24"/>
        </w:rPr>
        <w:t xml:space="preserve">им </w:t>
      </w:r>
      <w:r w:rsidRPr="007E7A22">
        <w:rPr>
          <w:rFonts w:ascii="GHEA Grapalat" w:hAnsi="GHEA Grapalat"/>
          <w:sz w:val="24"/>
          <w:szCs w:val="24"/>
        </w:rPr>
        <w:t>участник</w:t>
      </w:r>
      <w:r>
        <w:rPr>
          <w:rFonts w:ascii="GHEA Grapalat" w:hAnsi="GHEA Grapalat"/>
          <w:sz w:val="24"/>
          <w:szCs w:val="24"/>
        </w:rPr>
        <w:t>ом</w:t>
      </w:r>
      <w:r w:rsidRPr="007E7A22">
        <w:rPr>
          <w:rFonts w:ascii="GHEA Grapalat" w:hAnsi="GHEA Grapalat"/>
          <w:sz w:val="24"/>
          <w:szCs w:val="24"/>
        </w:rPr>
        <w:t xml:space="preserve"> или </w:t>
      </w:r>
      <w:r>
        <w:rPr>
          <w:rFonts w:ascii="GHEA Grapalat" w:hAnsi="GHEA Grapalat"/>
          <w:sz w:val="24"/>
          <w:szCs w:val="24"/>
        </w:rPr>
        <w:t xml:space="preserve">по </w:t>
      </w:r>
      <w:r w:rsidRPr="007E7A22">
        <w:rPr>
          <w:rFonts w:ascii="GHEA Grapalat" w:hAnsi="GHEA Grapalat"/>
          <w:sz w:val="24"/>
          <w:szCs w:val="24"/>
        </w:rPr>
        <w:t>требованиям приглашения удовлетворительно оценена заявка только одного участника</w:t>
      </w:r>
      <w:r>
        <w:rPr>
          <w:rFonts w:ascii="GHEA Grapalat" w:hAnsi="GHEA Grapalat"/>
          <w:sz w:val="24"/>
          <w:szCs w:val="24"/>
        </w:rPr>
        <w:t>.</w:t>
      </w:r>
    </w:p>
    <w:p w:rsidR="009B6D58" w:rsidRPr="009044F1" w:rsidRDefault="003572EA" w:rsidP="004A4515">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закупк</w:t>
      </w:r>
      <w:r w:rsidR="00425BAB">
        <w:rPr>
          <w:rFonts w:ascii="GHEA Grapalat" w:hAnsi="GHEA Grapalat"/>
          <w:sz w:val="24"/>
          <w:szCs w:val="24"/>
        </w:rPr>
        <w:t>и</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 xml:space="preserve">(родитель,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w:t>
      </w:r>
      <w:r w:rsidR="006A649A" w:rsidRPr="00B6749E">
        <w:rPr>
          <w:rFonts w:ascii="GHEA Grapalat" w:hAnsi="GHEA Grapalat"/>
          <w:sz w:val="24"/>
          <w:szCs w:val="24"/>
        </w:rPr>
        <w:lastRenderedPageBreak/>
        <w:t>незамедлительно заявляет о самоотводе из настоящей процедуры.</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B24E4B" w:rsidP="00B24E4B">
      <w:pPr>
        <w:widowControl w:val="0"/>
        <w:tabs>
          <w:tab w:val="left" w:pos="1276"/>
        </w:tabs>
        <w:rPr>
          <w:rFonts w:ascii="GHEA Grapalat" w:hAnsi="GHEA Grapalat"/>
        </w:rPr>
      </w:pPr>
      <w:r w:rsidRPr="00B24E4B">
        <w:rPr>
          <w:rFonts w:ascii="GHEA Grapalat" w:hAnsi="GHEA Grapalat"/>
        </w:rPr>
        <w:t>При этом, если:</w:t>
      </w:r>
    </w:p>
    <w:p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w:t>
      </w:r>
      <w:r w:rsidRPr="00B24E4B">
        <w:rPr>
          <w:rFonts w:ascii="GHEA Grapalat" w:hAnsi="GHEA Grapalat"/>
        </w:rPr>
        <w:lastRenderedPageBreak/>
        <w:t>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9"/>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lastRenderedPageBreak/>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-и рабочих дней со 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w:t>
      </w:r>
      <w:r w:rsidR="003D57AD">
        <w:rPr>
          <w:rFonts w:ascii="GHEA Grapalat" w:hAnsi="GHEA Grapalat"/>
        </w:rPr>
        <w:lastRenderedPageBreak/>
        <w:t>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52513C" w:rsidRPr="0052513C" w:rsidRDefault="0052513C" w:rsidP="0052513C">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2513C" w:rsidRPr="0052513C" w:rsidRDefault="0052513C" w:rsidP="0052513C">
      <w:pPr>
        <w:pStyle w:val="af2"/>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52513C" w:rsidRDefault="0052513C" w:rsidP="0052513C">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af2"/>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af2"/>
        <w:jc w:val="both"/>
        <w:rPr>
          <w:rFonts w:asciiTheme="minorHAnsi" w:hAnsiTheme="minorHAnsi"/>
          <w:i/>
          <w:lang w:val="hy-AM"/>
        </w:rPr>
      </w:pPr>
      <w:r w:rsidRPr="00564A46">
        <w:rPr>
          <w:rFonts w:asciiTheme="minorHAnsi" w:hAnsiTheme="minorHAnsi"/>
          <w:i/>
        </w:rPr>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482E18" w:rsidRPr="00707948" w:rsidRDefault="00482E18" w:rsidP="00482E1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35631F" w:rsidRDefault="00801A4F" w:rsidP="00801A4F">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 xml:space="preserve">бранный участник </w:t>
      </w:r>
      <w:r w:rsidRPr="00DC29D8">
        <w:rPr>
          <w:rFonts w:ascii="GHEA Grapalat" w:hAnsi="GHEA Grapalat" w:cs="Sylfaen"/>
        </w:rPr>
        <w:lastRenderedPageBreak/>
        <w:t>представляет согласно приложению 4 или приложению 4.1</w:t>
      </w:r>
      <w:r w:rsidRPr="00801A4F">
        <w:rPr>
          <w:rFonts w:ascii="GHEA Grapalat" w:hAnsi="GHEA Grapalat" w:cs="Sylfaen"/>
        </w:rPr>
        <w:t>.</w:t>
      </w:r>
      <w:r w:rsidR="009A0467">
        <w:rPr>
          <w:rStyle w:val="af6"/>
          <w:rFonts w:ascii="GHEA Grapalat" w:hAnsi="GHEA Grapalat"/>
        </w:rPr>
        <w:footnoteReference w:customMarkFollows="1" w:id="10"/>
        <w:t>12</w:t>
      </w:r>
      <w:r w:rsidR="00A6609C" w:rsidRPr="0027573B">
        <w:rPr>
          <w:rFonts w:ascii="GHEA Grapalat" w:hAnsi="GHEA Grapalat"/>
        </w:rPr>
        <w:t xml:space="preserve"> </w:t>
      </w:r>
      <w:r w:rsidR="00853CBA" w:rsidRPr="0027573B">
        <w:rPr>
          <w:rFonts w:ascii="GHEA Grapalat" w:hAnsi="GHEA Grapalat"/>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11"/>
        <w:t>13</w:t>
      </w:r>
      <w:r w:rsidR="00375E5E">
        <w:rPr>
          <w:rFonts w:ascii="GHEA Grapalat" w:hAnsi="GHEA Grapalat"/>
        </w:rPr>
        <w:t>.</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w:t>
      </w:r>
      <w:r w:rsidR="00D32092" w:rsidRPr="00250377">
        <w:rPr>
          <w:rFonts w:ascii="GHEA Grapalat" w:hAnsi="GHEA Grapalat" w:cs="Sylfaen"/>
        </w:rPr>
        <w:lastRenderedPageBreak/>
        <w:t>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2"/>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lastRenderedPageBreak/>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lastRenderedPageBreak/>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3"/>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4"/>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w:t>
      </w:r>
      <w:r w:rsidR="00E267E5">
        <w:rPr>
          <w:rFonts w:ascii="GHEA Grapalat" w:hAnsi="GHEA Grapalat"/>
        </w:rPr>
        <w:lastRenderedPageBreak/>
        <w:t>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5417E7" w:rsidRDefault="005417E7" w:rsidP="00B46D58">
      <w:pPr>
        <w:pStyle w:val="norm"/>
        <w:widowControl w:val="0"/>
        <w:spacing w:after="160" w:line="240" w:lineRule="auto"/>
        <w:ind w:firstLine="284"/>
        <w:jc w:val="right"/>
        <w:rPr>
          <w:rFonts w:ascii="GHEA Grapalat" w:hAnsi="GHEA Grapalat"/>
          <w:b/>
          <w:sz w:val="24"/>
          <w:szCs w:val="24"/>
        </w:rPr>
      </w:pPr>
    </w:p>
    <w:p w:rsidR="005417E7" w:rsidRDefault="005417E7" w:rsidP="00B46D58">
      <w:pPr>
        <w:pStyle w:val="norm"/>
        <w:widowControl w:val="0"/>
        <w:spacing w:after="160" w:line="240" w:lineRule="auto"/>
        <w:ind w:firstLine="284"/>
        <w:jc w:val="right"/>
        <w:rPr>
          <w:rFonts w:ascii="GHEA Grapalat" w:hAnsi="GHEA Grapalat"/>
          <w:b/>
          <w:sz w:val="24"/>
          <w:szCs w:val="24"/>
        </w:rPr>
      </w:pPr>
    </w:p>
    <w:p w:rsidR="005417E7" w:rsidRDefault="005417E7" w:rsidP="00B46D58">
      <w:pPr>
        <w:pStyle w:val="norm"/>
        <w:widowControl w:val="0"/>
        <w:spacing w:after="160" w:line="240" w:lineRule="auto"/>
        <w:ind w:firstLine="284"/>
        <w:jc w:val="right"/>
        <w:rPr>
          <w:rFonts w:ascii="GHEA Grapalat" w:hAnsi="GHEA Grapalat"/>
          <w:b/>
          <w:sz w:val="24"/>
          <w:szCs w:val="24"/>
        </w:rPr>
      </w:pPr>
    </w:p>
    <w:p w:rsidR="005417E7" w:rsidRDefault="005417E7" w:rsidP="00B46D58">
      <w:pPr>
        <w:pStyle w:val="norm"/>
        <w:widowControl w:val="0"/>
        <w:spacing w:after="160" w:line="240" w:lineRule="auto"/>
        <w:ind w:firstLine="284"/>
        <w:jc w:val="right"/>
        <w:rPr>
          <w:rFonts w:ascii="GHEA Grapalat" w:hAnsi="GHEA Grapalat"/>
          <w:b/>
          <w:sz w:val="24"/>
          <w:szCs w:val="24"/>
        </w:rPr>
      </w:pPr>
    </w:p>
    <w:p w:rsidR="005417E7" w:rsidRDefault="005417E7" w:rsidP="00B46D58">
      <w:pPr>
        <w:pStyle w:val="norm"/>
        <w:widowControl w:val="0"/>
        <w:spacing w:after="160" w:line="240" w:lineRule="auto"/>
        <w:ind w:firstLine="284"/>
        <w:jc w:val="right"/>
        <w:rPr>
          <w:rFonts w:ascii="GHEA Grapalat" w:hAnsi="GHEA Grapalat"/>
          <w:b/>
          <w:sz w:val="24"/>
          <w:szCs w:val="24"/>
        </w:rPr>
      </w:pPr>
    </w:p>
    <w:p w:rsidR="005417E7" w:rsidRPr="00F677F1" w:rsidRDefault="005417E7"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Pr="00374F4A">
        <w:rPr>
          <w:rFonts w:ascii="GHEA Grapalat" w:hAnsi="GHEA Grapalat"/>
          <w:b/>
          <w:sz w:val="24"/>
          <w:szCs w:val="24"/>
        </w:rPr>
        <w:t>---BMAPDzB</w:t>
      </w:r>
      <w:r w:rsidR="00B666FB">
        <w:rPr>
          <w:rStyle w:val="af6"/>
          <w:rFonts w:ascii="GHEA Grapalat" w:hAnsi="GHEA Grapalat"/>
          <w:b/>
          <w:sz w:val="24"/>
          <w:szCs w:val="24"/>
        </w:rPr>
        <w:footnoteReference w:customMarkFollows="1" w:id="15"/>
        <w:t>*</w:t>
      </w:r>
      <w:r w:rsidRPr="00374F4A">
        <w:rPr>
          <w:rFonts w:ascii="GHEA Grapalat" w:hAnsi="GHEA Grapalat"/>
          <w:b/>
          <w:sz w:val="24"/>
          <w:szCs w:val="24"/>
        </w:rPr>
        <w:t>---/---</w:t>
      </w:r>
      <w:r w:rsidR="006132ED">
        <w:rPr>
          <w:rFonts w:ascii="GHEA Grapalat" w:hAnsi="GHEA Grapalat"/>
          <w:sz w:val="24"/>
          <w:szCs w:val="24"/>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Pr="00DD2B43">
        <w:rPr>
          <w:rFonts w:ascii="GHEA Grapalat" w:hAnsi="GHEA Grapalat"/>
        </w:rPr>
        <w:t>---BMAPDzB---/---</w:t>
      </w:r>
      <w:r w:rsidR="006132ED">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Pr="003D58E1" w:rsidRDefault="006B3E56" w:rsidP="00B46D58">
      <w:pPr>
        <w:pStyle w:val="aff"/>
        <w:widowControl w:val="0"/>
        <w:numPr>
          <w:ilvl w:val="0"/>
          <w:numId w:val="21"/>
        </w:numPr>
        <w:spacing w:after="160"/>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требованиям к праву участия установленным приглашением на </w:t>
      </w:r>
      <w:r w:rsidR="00B225D5" w:rsidRPr="003D58E1">
        <w:rPr>
          <w:rFonts w:ascii="GHEA Grapalat" w:hAnsi="GHEA Grapalat"/>
        </w:rPr>
        <w:t>открытый конкурс</w:t>
      </w:r>
      <w:r w:rsidRPr="003D58E1">
        <w:rPr>
          <w:rFonts w:ascii="GHEA Grapalat" w:hAnsi="GHEA Grapalat"/>
        </w:rPr>
        <w:t xml:space="preserve"> под кодом "--- BMAPDzB ---/---"*,</w:t>
      </w:r>
      <w:r w:rsidR="00A90FCD" w:rsidRPr="003D58E1">
        <w:rPr>
          <w:rFonts w:ascii="GHEA Grapalat" w:hAnsi="GHEA Grapalat"/>
        </w:rPr>
        <w:t xml:space="preserve">и обязуется в случае признания </w:t>
      </w:r>
      <w:r w:rsidR="00BF09F8" w:rsidRPr="003D58E1">
        <w:rPr>
          <w:rFonts w:ascii="GHEA Grapalat" w:hAnsi="GHEA Grapalat"/>
        </w:rPr>
        <w:t>отобранным</w:t>
      </w:r>
      <w:r w:rsidR="00A90FCD" w:rsidRPr="003D58E1">
        <w:rPr>
          <w:rFonts w:ascii="GHEA Grapalat" w:hAnsi="GHEA Grapalat"/>
        </w:rPr>
        <w:t xml:space="preserve"> участником в порядке и сроки, установленные </w:t>
      </w:r>
      <w:r w:rsidR="00B64C48" w:rsidRPr="003D58E1">
        <w:rPr>
          <w:rFonts w:ascii="GHEA Grapalat" w:hAnsi="GHEA Grapalat"/>
        </w:rPr>
        <w:t xml:space="preserve">настоящим </w:t>
      </w:r>
      <w:r w:rsidR="00A90FCD" w:rsidRPr="003D58E1">
        <w:rPr>
          <w:rFonts w:ascii="GHEA Grapalat" w:hAnsi="GHEA Grapalat"/>
        </w:rPr>
        <w:t xml:space="preserve">приглашением </w:t>
      </w:r>
      <w:r w:rsidR="00952531" w:rsidRPr="003D58E1">
        <w:rPr>
          <w:rFonts w:ascii="GHEA Grapalat" w:hAnsi="GHEA Grapalat"/>
        </w:rPr>
        <w:t xml:space="preserve"> представить обеспечение квалификации</w:t>
      </w:r>
      <w:r w:rsidR="0035493A" w:rsidRPr="003D58E1">
        <w:rPr>
          <w:rFonts w:ascii="GHEA Grapalat" w:hAnsi="GHEA Grapalat"/>
          <w:vertAlign w:val="superscript"/>
        </w:rPr>
        <w:t>16</w:t>
      </w:r>
      <w:r w:rsidR="00952531" w:rsidRPr="003D58E1">
        <w:rPr>
          <w:rFonts w:ascii="GHEA Grapalat" w:hAnsi="GHEA Grapalat"/>
        </w:rPr>
        <w:t>,</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lastRenderedPageBreak/>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под кодом "---</w:t>
      </w:r>
      <w:r w:rsidRPr="006B3E56">
        <w:rPr>
          <w:rFonts w:ascii="GHEA Grapalat" w:hAnsi="GHEA Grapalat"/>
        </w:rPr>
        <w:t xml:space="preserve"> </w:t>
      </w:r>
      <w:r w:rsidRPr="00DD2B43">
        <w:rPr>
          <w:rFonts w:ascii="GHEA Grapalat" w:hAnsi="GHEA Grapalat"/>
        </w:rPr>
        <w:t>BMAPDzB</w:t>
      </w:r>
      <w:r>
        <w:rPr>
          <w:rFonts w:ascii="GHEA Grapalat" w:hAnsi="GHEA Grapalat"/>
        </w:rPr>
        <w:t xml:space="preserve"> ---/---"*</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2"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16"/>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CD0ECE">
        <w:rPr>
          <w:rFonts w:ascii="GHEA Grapalat" w:hAnsi="GHEA Grapalat"/>
          <w:b/>
          <w:sz w:val="24"/>
          <w:szCs w:val="24"/>
        </w:rPr>
        <w:t>DBPAAK-GHAPDZB-23/4-H</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CD0ECE">
        <w:rPr>
          <w:rFonts w:ascii="GHEA Grapalat" w:hAnsi="GHEA Grapalat"/>
        </w:rPr>
        <w:t>DBPAAK-GHAPDZB-23/4-H</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Pr="009044F1">
        <w:rPr>
          <w:rFonts w:ascii="GHEA Grapalat" w:hAnsi="GHEA Grapalat"/>
          <w:b/>
          <w:sz w:val="24"/>
          <w:szCs w:val="24"/>
        </w:rPr>
        <w:t>---BMAPDzB</w:t>
      </w:r>
      <w:r w:rsidR="000B5664">
        <w:rPr>
          <w:rFonts w:ascii="GHEA Grapalat" w:hAnsi="GHEA Grapalat"/>
          <w:b/>
          <w:sz w:val="24"/>
          <w:szCs w:val="24"/>
        </w:rPr>
        <w:t>*</w:t>
      </w:r>
      <w:r w:rsidRPr="009044F1">
        <w:rPr>
          <w:rFonts w:ascii="GHEA Grapalat" w:hAnsi="GHEA Grapalat"/>
          <w:b/>
          <w:sz w:val="24"/>
          <w:szCs w:val="24"/>
        </w:rPr>
        <w:t>---/---</w:t>
      </w:r>
      <w:r>
        <w:rPr>
          <w:rFonts w:ascii="GHEA Grapalat" w:hAnsi="GHEA Grapalat"/>
          <w:b/>
          <w:sz w:val="24"/>
          <w:szCs w:val="24"/>
        </w:rPr>
        <w:t>"</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5417E7">
            <w:pPr>
              <w:spacing w:before="240" w:after="240"/>
              <w:ind w:left="993" w:hanging="851"/>
              <w:rPr>
                <w:rFonts w:ascii="GHEA Grapalat" w:eastAsia="GHEA Grapalat" w:hAnsi="GHEA Grapalat" w:cs="GHEA Grapalat"/>
              </w:rPr>
            </w:pPr>
          </w:p>
        </w:tc>
      </w:tr>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5417E7">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rPr>
          <w:trHeight w:val="1487"/>
        </w:trPr>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rPr>
          <w:trHeight w:val="1361"/>
        </w:trPr>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204F89" w:rsidP="005417E7">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Yu Gothic UI"/>
                  <w14:uncheckedState w14:val="2610" w14:font="Yu Gothic UI"/>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204F89" w:rsidP="005417E7">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Yu Gothic UI"/>
                  <w14:uncheckedState w14:val="2610" w14:font="Yu Gothic UI"/>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204F89" w:rsidP="005417E7">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Yu Gothic UI"/>
                  <w14:uncheckedState w14:val="2610" w14:font="Yu Gothic UI"/>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204F89" w:rsidP="005417E7">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Yu Gothic UI"/>
                  <w14:uncheckedState w14:val="2610" w14:font="Yu Gothic UI"/>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5417E7">
        <w:tc>
          <w:tcPr>
            <w:tcW w:w="2837" w:type="dxa"/>
            <w:shd w:val="clear" w:color="auto" w:fill="D9E2F3"/>
            <w:vAlign w:val="center"/>
          </w:tcPr>
          <w:p w:rsidR="00F016A2" w:rsidRPr="00B047A2"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204F89" w:rsidP="005417E7">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Yu Gothic UI"/>
                  <w14:uncheckedState w14:val="2610" w14:font="Yu Gothic UI"/>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204F89" w:rsidP="005417E7">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Yu Gothic UI"/>
                  <w14:uncheckedState w14:val="2610" w14:font="Yu Gothic UI"/>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5417E7">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5417E7">
        <w:tc>
          <w:tcPr>
            <w:tcW w:w="297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97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97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97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97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5417E7">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5417E7">
        <w:tc>
          <w:tcPr>
            <w:tcW w:w="2943"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943"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943"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943"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F016A2" w:rsidRPr="00FD1EE4" w:rsidRDefault="00F016A2" w:rsidP="005417E7">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5417E7">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5417E7">
        <w:trPr>
          <w:trHeight w:val="924"/>
        </w:trPr>
        <w:tc>
          <w:tcPr>
            <w:tcW w:w="9016" w:type="dxa"/>
            <w:gridSpan w:val="2"/>
            <w:vAlign w:val="center"/>
          </w:tcPr>
          <w:p w:rsidR="00F016A2" w:rsidRPr="00FD1EE4" w:rsidRDefault="00204F89" w:rsidP="005417E7">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Yu Gothic UI"/>
                  <w14:uncheckedState w14:val="2610" w14:font="Yu Gothic UI"/>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5417E7">
        <w:trPr>
          <w:trHeight w:val="684"/>
        </w:trPr>
        <w:tc>
          <w:tcPr>
            <w:tcW w:w="4508"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rPr>
          <w:trHeight w:val="1282"/>
        </w:trPr>
        <w:tc>
          <w:tcPr>
            <w:tcW w:w="4508"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204F89" w:rsidP="005417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Yu Gothic UI"/>
                  <w14:uncheckedState w14:val="2610" w14:font="Yu Gothic UI"/>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204F89" w:rsidP="005417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Yu Gothic UI"/>
                  <w14:uncheckedState w14:val="2610" w14:font="Yu Gothic UI"/>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5417E7">
        <w:tc>
          <w:tcPr>
            <w:tcW w:w="9016" w:type="dxa"/>
            <w:gridSpan w:val="2"/>
            <w:vAlign w:val="center"/>
          </w:tcPr>
          <w:p w:rsidR="00F016A2" w:rsidRPr="00FD1EE4" w:rsidRDefault="00204F89" w:rsidP="005417E7">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Yu Gothic UI"/>
                  <w14:uncheckedState w14:val="2610" w14:font="Yu Gothic UI"/>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5417E7">
        <w:tc>
          <w:tcPr>
            <w:tcW w:w="9016" w:type="dxa"/>
            <w:gridSpan w:val="2"/>
            <w:vAlign w:val="center"/>
          </w:tcPr>
          <w:p w:rsidR="00F016A2" w:rsidRPr="00FD1EE4" w:rsidRDefault="00204F89" w:rsidP="005417E7">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Yu Gothic UI"/>
                  <w14:uncheckedState w14:val="2610" w14:font="Yu Gothic UI"/>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5417E7">
        <w:trPr>
          <w:trHeight w:val="924"/>
        </w:trPr>
        <w:tc>
          <w:tcPr>
            <w:tcW w:w="9016" w:type="dxa"/>
            <w:gridSpan w:val="2"/>
            <w:vAlign w:val="center"/>
          </w:tcPr>
          <w:p w:rsidR="00F016A2" w:rsidRPr="00FD1EE4" w:rsidRDefault="00204F89" w:rsidP="005417E7">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Yu Gothic UI"/>
                  <w14:uncheckedState w14:val="2610" w14:font="Yu Gothic UI"/>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5417E7">
        <w:trPr>
          <w:trHeight w:val="684"/>
        </w:trPr>
        <w:tc>
          <w:tcPr>
            <w:tcW w:w="4508"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rPr>
          <w:trHeight w:val="1282"/>
        </w:trPr>
        <w:tc>
          <w:tcPr>
            <w:tcW w:w="4508"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204F89" w:rsidP="005417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Yu Gothic UI"/>
                  <w14:uncheckedState w14:val="2610" w14:font="Yu Gothic UI"/>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204F89" w:rsidP="005417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Yu Gothic UI"/>
                  <w14:uncheckedState w14:val="2610" w14:font="Yu Gothic UI"/>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5417E7">
        <w:tc>
          <w:tcPr>
            <w:tcW w:w="9016" w:type="dxa"/>
            <w:gridSpan w:val="2"/>
            <w:vAlign w:val="center"/>
          </w:tcPr>
          <w:p w:rsidR="00F016A2" w:rsidRPr="00FD1EE4" w:rsidRDefault="00204F89" w:rsidP="005417E7">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Yu Gothic UI"/>
                  <w14:uncheckedState w14:val="2610" w14:font="Yu Gothic UI"/>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5417E7">
        <w:tc>
          <w:tcPr>
            <w:tcW w:w="9016" w:type="dxa"/>
            <w:gridSpan w:val="2"/>
            <w:vAlign w:val="center"/>
          </w:tcPr>
          <w:p w:rsidR="00F016A2" w:rsidRPr="00FD1EE4" w:rsidRDefault="00204F89" w:rsidP="005417E7">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Yu Gothic UI"/>
                  <w14:uncheckedState w14:val="2610" w14:font="Yu Gothic UI"/>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5417E7">
        <w:tc>
          <w:tcPr>
            <w:tcW w:w="9016" w:type="dxa"/>
            <w:gridSpan w:val="2"/>
            <w:vAlign w:val="center"/>
          </w:tcPr>
          <w:p w:rsidR="00F016A2" w:rsidRPr="00FD1EE4" w:rsidRDefault="00204F89" w:rsidP="005417E7">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Yu Gothic UI"/>
                  <w14:uncheckedState w14:val="2610" w14:font="Yu Gothic UI"/>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5417E7">
        <w:tc>
          <w:tcPr>
            <w:tcW w:w="9016" w:type="dxa"/>
            <w:gridSpan w:val="2"/>
            <w:vAlign w:val="center"/>
          </w:tcPr>
          <w:p w:rsidR="00F016A2" w:rsidRPr="00FD1EE4" w:rsidRDefault="00204F89" w:rsidP="005417E7">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Yu Gothic UI"/>
                  <w14:uncheckedState w14:val="2610" w14:font="Yu Gothic UI"/>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204F89" w:rsidP="005417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Yu Gothic UI"/>
                  <w14:uncheckedState w14:val="2610" w14:font="Yu Gothic UI"/>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204F89" w:rsidP="005417E7">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Yu Gothic UI"/>
                  <w14:uncheckedState w14:val="2610" w14:font="Yu Gothic UI"/>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F016A2" w:rsidRPr="005600B4" w:rsidRDefault="00204F89" w:rsidP="005417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Yu Gothic UI"/>
                  <w14:uncheckedState w14:val="2610" w14:font="Yu Gothic UI"/>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204F89" w:rsidP="005417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Yu Gothic UI"/>
                  <w14:uncheckedState w14:val="2610" w14:font="Yu Gothic UI"/>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5417E7">
        <w:trPr>
          <w:trHeight w:val="853"/>
        </w:trPr>
        <w:tc>
          <w:tcPr>
            <w:tcW w:w="2835" w:type="dxa"/>
            <w:vMerge w:val="restart"/>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rPr>
          <w:trHeight w:val="850"/>
        </w:trPr>
        <w:tc>
          <w:tcPr>
            <w:tcW w:w="2835" w:type="dxa"/>
            <w:vMerge/>
            <w:shd w:val="clear" w:color="auto" w:fill="D9E2F3"/>
            <w:vAlign w:val="center"/>
          </w:tcPr>
          <w:p w:rsidR="00F016A2" w:rsidRPr="00FD1EE4" w:rsidRDefault="00F016A2" w:rsidP="005417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rPr>
          <w:trHeight w:val="850"/>
        </w:trPr>
        <w:tc>
          <w:tcPr>
            <w:tcW w:w="2835" w:type="dxa"/>
            <w:vMerge/>
            <w:shd w:val="clear" w:color="auto" w:fill="D9E2F3"/>
            <w:vAlign w:val="center"/>
          </w:tcPr>
          <w:p w:rsidR="00F016A2" w:rsidRPr="00FD1EE4" w:rsidRDefault="00F016A2" w:rsidP="005417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rPr>
          <w:trHeight w:val="850"/>
        </w:trPr>
        <w:tc>
          <w:tcPr>
            <w:tcW w:w="2835" w:type="dxa"/>
            <w:vMerge/>
            <w:shd w:val="clear" w:color="auto" w:fill="D9E2F3"/>
            <w:vAlign w:val="center"/>
          </w:tcPr>
          <w:p w:rsidR="00F016A2" w:rsidRPr="00FD1EE4" w:rsidRDefault="00F016A2" w:rsidP="005417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rPr>
          <w:trHeight w:val="850"/>
        </w:trPr>
        <w:tc>
          <w:tcPr>
            <w:tcW w:w="2835" w:type="dxa"/>
            <w:vMerge/>
            <w:shd w:val="clear" w:color="auto" w:fill="D9E2F3"/>
            <w:vAlign w:val="center"/>
          </w:tcPr>
          <w:p w:rsidR="00F016A2" w:rsidRPr="00FD1EE4" w:rsidRDefault="00F016A2" w:rsidP="005417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5417E7">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E61782"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FD1EE4" w:rsidTr="005417E7">
        <w:tc>
          <w:tcPr>
            <w:tcW w:w="9016" w:type="dxa"/>
            <w:shd w:val="clear" w:color="auto" w:fill="DBE5F1" w:themeFill="accent1" w:themeFillTint="33"/>
          </w:tcPr>
          <w:p w:rsidR="00F016A2" w:rsidRPr="00FD1EE4" w:rsidRDefault="00F016A2" w:rsidP="005417E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5417E7">
        <w:trPr>
          <w:trHeight w:val="10187"/>
        </w:trPr>
        <w:tc>
          <w:tcPr>
            <w:tcW w:w="9016" w:type="dxa"/>
          </w:tcPr>
          <w:p w:rsidR="00F016A2" w:rsidRPr="00FD1EE4" w:rsidRDefault="00F016A2" w:rsidP="005417E7">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4"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lastRenderedPageBreak/>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lastRenderedPageBreak/>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w:t>
      </w:r>
      <w:r w:rsidRPr="000306ED">
        <w:rPr>
          <w:rFonts w:ascii="GHEA Grapalat" w:hAnsi="GHEA Grapalat"/>
        </w:rPr>
        <w:lastRenderedPageBreak/>
        <w:t xml:space="preserve">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CD0ECE">
        <w:rPr>
          <w:rFonts w:ascii="GHEA Grapalat" w:hAnsi="GHEA Grapalat"/>
          <w:b/>
          <w:sz w:val="24"/>
          <w:szCs w:val="24"/>
        </w:rPr>
        <w:t>DBPAAK-GHAPDZB-23/4-H</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CD0ECE">
        <w:rPr>
          <w:rFonts w:ascii="GHEA Grapalat" w:hAnsi="GHEA Grapalat"/>
          <w:spacing w:val="-6"/>
        </w:rPr>
        <w:t>DBPAAK-GHAPDZB-23/4-H</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7"/>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CD0ECE">
        <w:rPr>
          <w:rFonts w:ascii="GHEA Grapalat" w:hAnsi="GHEA Grapalat"/>
          <w:i/>
          <w:sz w:val="22"/>
          <w:szCs w:val="22"/>
        </w:rPr>
        <w:t>DBPAAK-GHAPDZB-23/4-H</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8"/>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w:t>
      </w:r>
      <w:r w:rsidRPr="00B138F3">
        <w:rPr>
          <w:rFonts w:ascii="GHEA Grapalat" w:hAnsi="GHEA Grapalat"/>
          <w:sz w:val="22"/>
          <w:szCs w:val="22"/>
        </w:rPr>
        <w:lastRenderedPageBreak/>
        <w:t xml:space="preserve">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lastRenderedPageBreak/>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982FD8"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82FD8" w:rsidRPr="00AB0426" w:rsidRDefault="00982FD8" w:rsidP="00982FD8">
            <w:pPr>
              <w:widowControl w:val="0"/>
              <w:tabs>
                <w:tab w:val="left" w:pos="855"/>
              </w:tabs>
              <w:spacing w:after="160"/>
              <w:ind w:left="360"/>
              <w:rPr>
                <w:rFonts w:ascii="GHEA Grapalat" w:hAnsi="GHEA Grapalat"/>
                <w:sz w:val="20"/>
                <w:szCs w:val="20"/>
              </w:rPr>
            </w:pPr>
            <w:r w:rsidRPr="00AB0426">
              <w:rPr>
                <w:rFonts w:ascii="GHEA Grapalat" w:hAnsi="GHEA Grapalat"/>
                <w:sz w:val="20"/>
                <w:szCs w:val="20"/>
              </w:rPr>
              <w:t>9.</w:t>
            </w:r>
            <w:r w:rsidRPr="00AB0426">
              <w:rPr>
                <w:rFonts w:ascii="GHEA Grapalat" w:hAnsi="GHEA Grapalat"/>
                <w:sz w:val="20"/>
                <w:szCs w:val="20"/>
              </w:rPr>
              <w:tab/>
              <w:t xml:space="preserve">Наименование, или имя, фамилия бенефициара: «ГНКО “НАЦИОНАЛЬНЫЙ ЦЕНТР ЛЕКАРСТВ И МЕДИЦИНСКИХ ТОВАРОВ”  </w:t>
            </w:r>
          </w:p>
        </w:tc>
      </w:tr>
      <w:tr w:rsidR="00982FD8"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82FD8" w:rsidRPr="00AB0426" w:rsidRDefault="00982FD8" w:rsidP="00982FD8">
            <w:pPr>
              <w:widowControl w:val="0"/>
              <w:tabs>
                <w:tab w:val="left" w:pos="855"/>
              </w:tabs>
              <w:spacing w:after="160"/>
              <w:ind w:left="360"/>
              <w:rPr>
                <w:rFonts w:ascii="GHEA Grapalat" w:hAnsi="GHEA Grapalat"/>
                <w:sz w:val="20"/>
                <w:szCs w:val="20"/>
              </w:rPr>
            </w:pPr>
            <w:r w:rsidRPr="00AB0426">
              <w:rPr>
                <w:rFonts w:ascii="GHEA Grapalat" w:hAnsi="GHEA Grapalat"/>
                <w:sz w:val="20"/>
                <w:szCs w:val="20"/>
              </w:rPr>
              <w:t>10.</w:t>
            </w:r>
            <w:r w:rsidRPr="00AB0426">
              <w:rPr>
                <w:rFonts w:ascii="GHEA Grapalat" w:hAnsi="GHEA Grapalat"/>
                <w:sz w:val="20"/>
                <w:szCs w:val="20"/>
              </w:rPr>
              <w:tab/>
              <w:t>НЗОУ бенефициара (не заполняется)</w:t>
            </w:r>
          </w:p>
        </w:tc>
      </w:tr>
      <w:tr w:rsidR="00982FD8"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82FD8" w:rsidRPr="00AB0426" w:rsidRDefault="00982FD8" w:rsidP="00982FD8">
            <w:pPr>
              <w:widowControl w:val="0"/>
              <w:tabs>
                <w:tab w:val="left" w:pos="855"/>
              </w:tabs>
              <w:spacing w:after="160"/>
              <w:ind w:left="360"/>
              <w:rPr>
                <w:rFonts w:ascii="GHEA Grapalat" w:hAnsi="GHEA Grapalat"/>
                <w:sz w:val="20"/>
                <w:szCs w:val="20"/>
              </w:rPr>
            </w:pPr>
            <w:r w:rsidRPr="00AB0426">
              <w:rPr>
                <w:rFonts w:ascii="GHEA Grapalat" w:hAnsi="GHEA Grapalat"/>
                <w:sz w:val="20"/>
                <w:szCs w:val="20"/>
              </w:rPr>
              <w:t>11.</w:t>
            </w:r>
            <w:r w:rsidRPr="00AB0426">
              <w:rPr>
                <w:rFonts w:ascii="GHEA Grapalat" w:hAnsi="GHEA Grapalat"/>
                <w:sz w:val="20"/>
                <w:szCs w:val="20"/>
              </w:rPr>
              <w:tab/>
              <w:t>УНН бенефициара:02508003</w:t>
            </w:r>
          </w:p>
        </w:tc>
      </w:tr>
      <w:tr w:rsidR="00982FD8"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82FD8" w:rsidRPr="00AB0426" w:rsidRDefault="00982FD8" w:rsidP="00982FD8">
            <w:pPr>
              <w:widowControl w:val="0"/>
              <w:tabs>
                <w:tab w:val="left" w:pos="855"/>
              </w:tabs>
              <w:spacing w:after="160"/>
              <w:ind w:left="360"/>
              <w:rPr>
                <w:rFonts w:ascii="GHEA Grapalat" w:hAnsi="GHEA Grapalat"/>
                <w:sz w:val="20"/>
                <w:szCs w:val="20"/>
              </w:rPr>
            </w:pPr>
            <w:r w:rsidRPr="00AB0426">
              <w:rPr>
                <w:rFonts w:ascii="GHEA Grapalat" w:hAnsi="GHEA Grapalat"/>
                <w:sz w:val="20"/>
                <w:szCs w:val="20"/>
              </w:rPr>
              <w:t>12.</w:t>
            </w:r>
            <w:r w:rsidRPr="00AB0426">
              <w:rPr>
                <w:rFonts w:ascii="GHEA Grapalat" w:hAnsi="GHEA Grapalat"/>
                <w:sz w:val="20"/>
                <w:szCs w:val="20"/>
              </w:rPr>
              <w:tab/>
              <w:t>Обслуживающая бенефициара Финансовая организация (банк):«Оперативное управление Министерства обороны РА»</w:t>
            </w:r>
          </w:p>
        </w:tc>
      </w:tr>
      <w:tr w:rsidR="00982FD8"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82FD8" w:rsidRPr="00AB0426" w:rsidRDefault="00982FD8" w:rsidP="00982FD8">
            <w:pPr>
              <w:widowControl w:val="0"/>
              <w:tabs>
                <w:tab w:val="left" w:pos="855"/>
              </w:tabs>
              <w:spacing w:after="160"/>
              <w:ind w:left="360"/>
              <w:rPr>
                <w:rFonts w:ascii="GHEA Grapalat" w:hAnsi="GHEA Grapalat"/>
                <w:sz w:val="20"/>
                <w:szCs w:val="20"/>
              </w:rPr>
            </w:pPr>
            <w:r w:rsidRPr="00AB0426">
              <w:rPr>
                <w:rFonts w:ascii="GHEA Grapalat" w:hAnsi="GHEA Grapalat"/>
                <w:sz w:val="20"/>
                <w:szCs w:val="20"/>
              </w:rPr>
              <w:t>13.</w:t>
            </w:r>
            <w:r w:rsidRPr="00AB0426">
              <w:rPr>
                <w:rFonts w:ascii="GHEA Grapalat" w:hAnsi="GHEA Grapalat"/>
                <w:sz w:val="20"/>
                <w:szCs w:val="20"/>
              </w:rPr>
              <w:tab/>
              <w:t>Номер счета бенефициара (сч.№) 900018002593</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CD0ECE">
        <w:rPr>
          <w:rFonts w:ascii="GHEA Grapalat" w:hAnsi="GHEA Grapalat"/>
          <w:i/>
        </w:rPr>
        <w:t>DBPAAK-GHAPDZB-23/4-H</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9"/>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w:t>
      </w:r>
      <w:r w:rsidRPr="00B138F3">
        <w:rPr>
          <w:rFonts w:ascii="GHEA Grapalat" w:hAnsi="GHEA Grapalat"/>
        </w:rPr>
        <w:lastRenderedPageBreak/>
        <w:t>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982FD8"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82FD8" w:rsidRPr="00AB0426" w:rsidRDefault="00982FD8" w:rsidP="00982FD8">
            <w:pPr>
              <w:widowControl w:val="0"/>
              <w:tabs>
                <w:tab w:val="left" w:pos="855"/>
              </w:tabs>
              <w:spacing w:after="160"/>
              <w:ind w:left="360"/>
              <w:rPr>
                <w:rFonts w:ascii="GHEA Grapalat" w:hAnsi="GHEA Grapalat"/>
                <w:sz w:val="20"/>
                <w:szCs w:val="20"/>
              </w:rPr>
            </w:pPr>
            <w:r w:rsidRPr="00AB0426">
              <w:rPr>
                <w:rFonts w:ascii="GHEA Grapalat" w:hAnsi="GHEA Grapalat"/>
                <w:sz w:val="20"/>
                <w:szCs w:val="20"/>
              </w:rPr>
              <w:t>9.</w:t>
            </w:r>
            <w:r w:rsidRPr="00AB0426">
              <w:rPr>
                <w:rFonts w:ascii="GHEA Grapalat" w:hAnsi="GHEA Grapalat"/>
                <w:sz w:val="20"/>
                <w:szCs w:val="20"/>
              </w:rPr>
              <w:tab/>
              <w:t xml:space="preserve">Наименование, или имя, фамилия бенефициара: «ГНКО “НАЦИОНАЛЬНЫЙ ЦЕНТР ЛЕКАРСТВ И МЕДИЦИНСКИХ ТОВАРОВ”  </w:t>
            </w:r>
          </w:p>
        </w:tc>
      </w:tr>
      <w:tr w:rsidR="00982FD8"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82FD8" w:rsidRPr="00AB0426" w:rsidRDefault="00982FD8" w:rsidP="00982FD8">
            <w:pPr>
              <w:widowControl w:val="0"/>
              <w:tabs>
                <w:tab w:val="left" w:pos="855"/>
              </w:tabs>
              <w:spacing w:after="160"/>
              <w:ind w:left="360"/>
              <w:rPr>
                <w:rFonts w:ascii="GHEA Grapalat" w:hAnsi="GHEA Grapalat"/>
                <w:sz w:val="20"/>
                <w:szCs w:val="20"/>
              </w:rPr>
            </w:pPr>
            <w:r w:rsidRPr="00AB0426">
              <w:rPr>
                <w:rFonts w:ascii="GHEA Grapalat" w:hAnsi="GHEA Grapalat"/>
                <w:sz w:val="20"/>
                <w:szCs w:val="20"/>
              </w:rPr>
              <w:t>10.</w:t>
            </w:r>
            <w:r w:rsidRPr="00AB0426">
              <w:rPr>
                <w:rFonts w:ascii="GHEA Grapalat" w:hAnsi="GHEA Grapalat"/>
                <w:sz w:val="20"/>
                <w:szCs w:val="20"/>
              </w:rPr>
              <w:tab/>
              <w:t>НЗОУ бенефициара (не заполняется)</w:t>
            </w:r>
          </w:p>
        </w:tc>
      </w:tr>
      <w:tr w:rsidR="00982FD8"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82FD8" w:rsidRPr="00AB0426" w:rsidRDefault="00982FD8" w:rsidP="00982FD8">
            <w:pPr>
              <w:widowControl w:val="0"/>
              <w:tabs>
                <w:tab w:val="left" w:pos="855"/>
              </w:tabs>
              <w:spacing w:after="160"/>
              <w:ind w:left="360"/>
              <w:rPr>
                <w:rFonts w:ascii="GHEA Grapalat" w:hAnsi="GHEA Grapalat"/>
                <w:sz w:val="20"/>
                <w:szCs w:val="20"/>
              </w:rPr>
            </w:pPr>
            <w:r w:rsidRPr="00AB0426">
              <w:rPr>
                <w:rFonts w:ascii="GHEA Grapalat" w:hAnsi="GHEA Grapalat"/>
                <w:sz w:val="20"/>
                <w:szCs w:val="20"/>
              </w:rPr>
              <w:t>11.</w:t>
            </w:r>
            <w:r w:rsidRPr="00AB0426">
              <w:rPr>
                <w:rFonts w:ascii="GHEA Grapalat" w:hAnsi="GHEA Grapalat"/>
                <w:sz w:val="20"/>
                <w:szCs w:val="20"/>
              </w:rPr>
              <w:tab/>
              <w:t>УНН бенефициара:02508003</w:t>
            </w:r>
          </w:p>
        </w:tc>
      </w:tr>
      <w:tr w:rsidR="00982FD8"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82FD8" w:rsidRPr="00AB0426" w:rsidRDefault="00982FD8" w:rsidP="00982FD8">
            <w:pPr>
              <w:widowControl w:val="0"/>
              <w:tabs>
                <w:tab w:val="left" w:pos="855"/>
              </w:tabs>
              <w:spacing w:after="160"/>
              <w:ind w:left="360"/>
              <w:rPr>
                <w:rFonts w:ascii="GHEA Grapalat" w:hAnsi="GHEA Grapalat"/>
                <w:sz w:val="20"/>
                <w:szCs w:val="20"/>
              </w:rPr>
            </w:pPr>
            <w:r w:rsidRPr="00AB0426">
              <w:rPr>
                <w:rFonts w:ascii="GHEA Grapalat" w:hAnsi="GHEA Grapalat"/>
                <w:sz w:val="20"/>
                <w:szCs w:val="20"/>
              </w:rPr>
              <w:t>12.</w:t>
            </w:r>
            <w:r w:rsidRPr="00AB0426">
              <w:rPr>
                <w:rFonts w:ascii="GHEA Grapalat" w:hAnsi="GHEA Grapalat"/>
                <w:sz w:val="20"/>
                <w:szCs w:val="20"/>
              </w:rPr>
              <w:tab/>
              <w:t>Обслуживающая бенефициара Финансовая организация (банк):«Оперативное управление Министерства обороны РА»</w:t>
            </w:r>
          </w:p>
        </w:tc>
      </w:tr>
      <w:tr w:rsidR="00982FD8"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82FD8" w:rsidRPr="00AB0426" w:rsidRDefault="00982FD8" w:rsidP="00982FD8">
            <w:pPr>
              <w:widowControl w:val="0"/>
              <w:tabs>
                <w:tab w:val="left" w:pos="855"/>
              </w:tabs>
              <w:spacing w:after="160"/>
              <w:ind w:left="360"/>
              <w:rPr>
                <w:rFonts w:ascii="GHEA Grapalat" w:hAnsi="GHEA Grapalat"/>
                <w:sz w:val="20"/>
                <w:szCs w:val="20"/>
              </w:rPr>
            </w:pPr>
            <w:r w:rsidRPr="00AB0426">
              <w:rPr>
                <w:rFonts w:ascii="GHEA Grapalat" w:hAnsi="GHEA Grapalat"/>
                <w:sz w:val="20"/>
                <w:szCs w:val="20"/>
              </w:rPr>
              <w:t>13.</w:t>
            </w:r>
            <w:r w:rsidRPr="00AB0426">
              <w:rPr>
                <w:rFonts w:ascii="GHEA Grapalat" w:hAnsi="GHEA Grapalat"/>
                <w:sz w:val="20"/>
                <w:szCs w:val="20"/>
              </w:rPr>
              <w:tab/>
              <w:t>Номер счета бенефициара (сч.№) 900018002593</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CD0ECE">
        <w:rPr>
          <w:rFonts w:ascii="GHEA Grapalat" w:hAnsi="GHEA Grapalat"/>
          <w:b/>
          <w:sz w:val="24"/>
          <w:szCs w:val="24"/>
        </w:rPr>
        <w:t>DBPAAK-GHAPDZB-23/4-H</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 xml:space="preserve">отказываться от исполнения договора и требовать возврата уплаченной за </w:t>
      </w:r>
      <w:r w:rsidRPr="00B138F3">
        <w:rPr>
          <w:rFonts w:ascii="GHEA Grapalat" w:hAnsi="GHEA Grapalat"/>
        </w:rPr>
        <w:lastRenderedPageBreak/>
        <w:t>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случае приема товара, поставленного в предусмотренных договором </w:t>
      </w:r>
      <w:r w:rsidRPr="00B138F3">
        <w:rPr>
          <w:rFonts w:ascii="GHEA Grapalat" w:hAnsi="GHEA Grapalat"/>
        </w:rPr>
        <w:lastRenderedPageBreak/>
        <w:t>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Передавать Покупателю принадлежности товара и соответствующие </w:t>
      </w:r>
      <w:r w:rsidRPr="00B138F3">
        <w:rPr>
          <w:rFonts w:ascii="GHEA Grapalat" w:hAnsi="GHEA Grapalat"/>
        </w:rPr>
        <w:lastRenderedPageBreak/>
        <w:t>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20"/>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21"/>
        <w:t>18</w:t>
      </w:r>
      <w:r w:rsidR="00C45B20" w:rsidRPr="00B138F3">
        <w:rPr>
          <w:rFonts w:ascii="GHEA Grapalat" w:hAnsi="GHEA Grapalat"/>
        </w:rPr>
        <w:t>.</w:t>
      </w:r>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2"/>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lastRenderedPageBreak/>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3"/>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4"/>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5"/>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26"/>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образом уведомленным относительно одностороннего расторжения договора </w:t>
      </w:r>
      <w:r w:rsidRPr="00B138F3">
        <w:rPr>
          <w:rFonts w:ascii="GHEA Grapalat" w:hAnsi="GHEA Grapalat"/>
          <w:spacing w:val="-6"/>
        </w:rPr>
        <w:lastRenderedPageBreak/>
        <w:t>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5417E7">
          <w:footerReference w:type="default" r:id="rId9"/>
          <w:footnotePr>
            <w:pos w:val="beneathText"/>
          </w:footnotePr>
          <w:pgSz w:w="11906" w:h="16838" w:code="9"/>
          <w:pgMar w:top="426" w:right="849" w:bottom="142"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27"/>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3"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260"/>
        <w:gridCol w:w="1933"/>
        <w:gridCol w:w="1080"/>
        <w:gridCol w:w="3693"/>
        <w:gridCol w:w="993"/>
        <w:gridCol w:w="1170"/>
        <w:gridCol w:w="1259"/>
        <w:gridCol w:w="1259"/>
        <w:gridCol w:w="1349"/>
        <w:gridCol w:w="1170"/>
        <w:gridCol w:w="15"/>
      </w:tblGrid>
      <w:tr w:rsidR="00982FD8" w:rsidRPr="00AB0426" w:rsidTr="005D3E95">
        <w:trPr>
          <w:trHeight w:val="633"/>
        </w:trPr>
        <w:tc>
          <w:tcPr>
            <w:tcW w:w="15903" w:type="dxa"/>
            <w:gridSpan w:val="12"/>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jc w:val="center"/>
              <w:rPr>
                <w:rFonts w:ascii="GHEA Grapalat" w:hAnsi="GHEA Grapalat"/>
                <w:b/>
                <w:sz w:val="20"/>
                <w:szCs w:val="20"/>
                <w:lang w:val="en-US"/>
              </w:rPr>
            </w:pPr>
            <w:r w:rsidRPr="00AB0426">
              <w:rPr>
                <w:rFonts w:ascii="GHEA Grapalat" w:hAnsi="GHEA Grapalat"/>
                <w:b/>
                <w:sz w:val="20"/>
                <w:szCs w:val="20"/>
                <w:lang w:val="en-US"/>
              </w:rPr>
              <w:t>Товар</w:t>
            </w:r>
          </w:p>
        </w:tc>
      </w:tr>
      <w:tr w:rsidR="00982FD8" w:rsidRPr="00AB0426" w:rsidTr="005D3E95">
        <w:trPr>
          <w:gridAfter w:val="1"/>
          <w:wAfter w:w="15" w:type="dxa"/>
          <w:trHeight w:val="534"/>
        </w:trPr>
        <w:tc>
          <w:tcPr>
            <w:tcW w:w="722" w:type="dxa"/>
            <w:vMerge w:val="restart"/>
            <w:tcBorders>
              <w:top w:val="single" w:sz="4" w:space="0" w:color="auto"/>
              <w:left w:val="single" w:sz="4" w:space="0" w:color="auto"/>
              <w:bottom w:val="single" w:sz="4" w:space="0" w:color="auto"/>
              <w:right w:val="single" w:sz="4" w:space="0" w:color="auto"/>
            </w:tcBorders>
            <w:vAlign w:val="center"/>
          </w:tcPr>
          <w:p w:rsidR="00982FD8" w:rsidRPr="00AB0426" w:rsidRDefault="00982FD8" w:rsidP="00CE56BF">
            <w:pPr>
              <w:widowControl w:val="0"/>
              <w:jc w:val="center"/>
              <w:rPr>
                <w:rFonts w:ascii="GHEA Grapalat" w:hAnsi="GHEA Grapalat"/>
                <w:sz w:val="20"/>
                <w:szCs w:val="20"/>
              </w:rPr>
            </w:pPr>
            <w:r w:rsidRPr="00AB0426">
              <w:rPr>
                <w:rFonts w:ascii="GHEA Grapalat" w:hAnsi="GHEA Grapalat"/>
                <w:sz w:val="20"/>
                <w:szCs w:val="20"/>
              </w:rPr>
              <w:t xml:space="preserve">номер предусмотренного </w:t>
            </w:r>
            <w:r w:rsidRPr="00AB0426">
              <w:rPr>
                <w:rFonts w:ascii="GHEA Grapalat" w:hAnsi="GHEA Grapalat"/>
                <w:spacing w:val="-6"/>
                <w:sz w:val="20"/>
                <w:szCs w:val="20"/>
              </w:rPr>
              <w:t>приглашением</w:t>
            </w:r>
          </w:p>
          <w:p w:rsidR="00982FD8" w:rsidRPr="00AB0426" w:rsidRDefault="00982FD8" w:rsidP="00CE56BF">
            <w:pPr>
              <w:widowControl w:val="0"/>
              <w:jc w:val="center"/>
              <w:rPr>
                <w:rFonts w:ascii="GHEA Grapalat" w:hAnsi="GHEA Grapalat"/>
                <w:sz w:val="20"/>
                <w:szCs w:val="20"/>
              </w:rPr>
            </w:pP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982FD8" w:rsidRPr="00AB0426" w:rsidRDefault="00982FD8" w:rsidP="00CE56BF">
            <w:pPr>
              <w:widowControl w:val="0"/>
              <w:jc w:val="center"/>
              <w:rPr>
                <w:rFonts w:ascii="GHEA Grapalat" w:hAnsi="GHEA Grapalat"/>
                <w:sz w:val="20"/>
                <w:szCs w:val="20"/>
              </w:rPr>
            </w:pPr>
            <w:r w:rsidRPr="00AB0426">
              <w:rPr>
                <w:rFonts w:ascii="GHEA Grapalat" w:hAnsi="GHEA Grapalat"/>
                <w:sz w:val="20"/>
                <w:szCs w:val="20"/>
              </w:rPr>
              <w:t>промежуточный код, предусмотренный планом закупок по классификации ЕЗК (CPV)</w:t>
            </w:r>
          </w:p>
          <w:p w:rsidR="00982FD8" w:rsidRPr="00AB0426" w:rsidRDefault="00982FD8" w:rsidP="00CE56BF">
            <w:pPr>
              <w:widowControl w:val="0"/>
              <w:jc w:val="center"/>
              <w:rPr>
                <w:rFonts w:ascii="GHEA Grapalat" w:hAnsi="GHEA Grapalat"/>
                <w:sz w:val="20"/>
                <w:szCs w:val="20"/>
              </w:rPr>
            </w:pPr>
          </w:p>
        </w:tc>
        <w:tc>
          <w:tcPr>
            <w:tcW w:w="1933" w:type="dxa"/>
            <w:vMerge w:val="restart"/>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widowControl w:val="0"/>
              <w:jc w:val="center"/>
              <w:rPr>
                <w:rFonts w:ascii="GHEA Grapalat" w:hAnsi="GHEA Grapalat"/>
                <w:sz w:val="20"/>
                <w:szCs w:val="20"/>
                <w:lang w:val="en-US"/>
              </w:rPr>
            </w:pPr>
            <w:r w:rsidRPr="00AB0426">
              <w:rPr>
                <w:rFonts w:ascii="GHEA Grapalat" w:hAnsi="GHEA Grapalat"/>
                <w:sz w:val="20"/>
                <w:szCs w:val="20"/>
              </w:rPr>
              <w:t>наименование</w:t>
            </w:r>
          </w:p>
          <w:p w:rsidR="00982FD8" w:rsidRPr="00AB0426" w:rsidRDefault="00982FD8" w:rsidP="00CE56BF">
            <w:pPr>
              <w:widowControl w:val="0"/>
              <w:jc w:val="center"/>
              <w:rPr>
                <w:rFonts w:ascii="GHEA Grapalat" w:hAnsi="GHEA Grapalat"/>
                <w:sz w:val="20"/>
                <w:szCs w:val="20"/>
                <w:lang w:val="en-US"/>
              </w:rPr>
            </w:pPr>
            <w:r w:rsidRPr="00AB0426">
              <w:rPr>
                <w:rFonts w:ascii="GHEA Grapalat" w:hAnsi="GHEA Grapalat"/>
                <w:sz w:val="20"/>
                <w:szCs w:val="20"/>
              </w:rPr>
              <w:t>наименование</w:t>
            </w:r>
          </w:p>
        </w:tc>
        <w:tc>
          <w:tcPr>
            <w:tcW w:w="1080" w:type="dxa"/>
            <w:vMerge w:val="restart"/>
            <w:tcBorders>
              <w:top w:val="single" w:sz="4" w:space="0" w:color="auto"/>
              <w:left w:val="single" w:sz="4" w:space="0" w:color="auto"/>
              <w:bottom w:val="single" w:sz="4" w:space="0" w:color="auto"/>
              <w:right w:val="single" w:sz="4" w:space="0" w:color="auto"/>
            </w:tcBorders>
            <w:vAlign w:val="center"/>
          </w:tcPr>
          <w:p w:rsidR="00982FD8" w:rsidRPr="00AB0426" w:rsidRDefault="00982FD8" w:rsidP="00CE56BF">
            <w:pPr>
              <w:widowControl w:val="0"/>
              <w:ind w:left="-96" w:right="-108"/>
              <w:jc w:val="center"/>
              <w:rPr>
                <w:rFonts w:ascii="GHEA Grapalat" w:hAnsi="GHEA Grapalat"/>
                <w:sz w:val="20"/>
                <w:szCs w:val="20"/>
              </w:rPr>
            </w:pPr>
            <w:r w:rsidRPr="00AB0426">
              <w:rPr>
                <w:rFonts w:ascii="GHEA Grapalat" w:hAnsi="GHEA Grapalat"/>
                <w:sz w:val="20"/>
                <w:szCs w:val="20"/>
              </w:rPr>
              <w:t>товарный знак,</w:t>
            </w:r>
            <w:r w:rsidRPr="00AB0426">
              <w:rPr>
                <w:rFonts w:ascii="GHEA Grapalat" w:hAnsi="GHEA Grapalat"/>
                <w:sz w:val="20"/>
                <w:szCs w:val="20"/>
                <w:lang w:val="hy-AM"/>
              </w:rPr>
              <w:t xml:space="preserve"> </w:t>
            </w:r>
            <w:r w:rsidRPr="00AB0426">
              <w:rPr>
                <w:rFonts w:ascii="GHEA Grapalat" w:hAnsi="GHEA Grapalat"/>
                <w:sz w:val="20"/>
                <w:szCs w:val="20"/>
              </w:rPr>
              <w:t>марка</w:t>
            </w:r>
            <w:r w:rsidRPr="00AB0426">
              <w:rPr>
                <w:rFonts w:ascii="GHEA Grapalat" w:hAnsi="GHEA Grapalat"/>
                <w:sz w:val="20"/>
                <w:szCs w:val="20"/>
                <w:lang w:val="hy-AM"/>
              </w:rPr>
              <w:t xml:space="preserve"> </w:t>
            </w:r>
            <w:r w:rsidRPr="00AB0426">
              <w:rPr>
                <w:rFonts w:ascii="GHEA Grapalat" w:hAnsi="GHEA Grapalat"/>
                <w:sz w:val="20"/>
                <w:szCs w:val="20"/>
              </w:rPr>
              <w:t xml:space="preserve">и наименование производителя </w:t>
            </w:r>
            <w:r w:rsidRPr="00AB0426">
              <w:rPr>
                <w:rStyle w:val="af6"/>
                <w:rFonts w:ascii="GHEA Grapalat" w:hAnsi="GHEA Grapalat"/>
                <w:sz w:val="20"/>
                <w:szCs w:val="20"/>
              </w:rPr>
              <w:footnoteReference w:customMarkFollows="1" w:id="28"/>
              <w:t>**</w:t>
            </w:r>
          </w:p>
          <w:p w:rsidR="00982FD8" w:rsidRPr="00C9535E" w:rsidRDefault="00982FD8" w:rsidP="00CE56BF">
            <w:pPr>
              <w:widowControl w:val="0"/>
              <w:ind w:left="-96" w:right="-108"/>
              <w:jc w:val="center"/>
              <w:rPr>
                <w:rFonts w:ascii="GHEA Grapalat" w:hAnsi="GHEA Grapalat"/>
                <w:sz w:val="20"/>
                <w:szCs w:val="20"/>
              </w:rPr>
            </w:pPr>
          </w:p>
        </w:tc>
        <w:tc>
          <w:tcPr>
            <w:tcW w:w="3693" w:type="dxa"/>
            <w:vMerge w:val="restart"/>
            <w:tcBorders>
              <w:top w:val="single" w:sz="4" w:space="0" w:color="auto"/>
              <w:left w:val="single" w:sz="4" w:space="0" w:color="auto"/>
              <w:bottom w:val="single" w:sz="4" w:space="0" w:color="auto"/>
              <w:right w:val="single" w:sz="4" w:space="0" w:color="auto"/>
            </w:tcBorders>
            <w:vAlign w:val="center"/>
          </w:tcPr>
          <w:p w:rsidR="00982FD8" w:rsidRPr="00AB0426" w:rsidRDefault="00982FD8" w:rsidP="00CE56BF">
            <w:pPr>
              <w:widowControl w:val="0"/>
              <w:ind w:left="-108" w:right="-59"/>
              <w:jc w:val="center"/>
              <w:rPr>
                <w:rFonts w:ascii="GHEA Grapalat" w:hAnsi="GHEA Grapalat"/>
                <w:sz w:val="20"/>
                <w:szCs w:val="20"/>
              </w:rPr>
            </w:pPr>
            <w:r w:rsidRPr="00AB0426">
              <w:rPr>
                <w:rFonts w:ascii="GHEA Grapalat" w:hAnsi="GHEA Grapalat"/>
                <w:sz w:val="20"/>
                <w:szCs w:val="20"/>
              </w:rPr>
              <w:t>техническая характеристика</w:t>
            </w:r>
          </w:p>
          <w:p w:rsidR="00982FD8" w:rsidRPr="00AB0426" w:rsidRDefault="00982FD8" w:rsidP="00CE56BF">
            <w:pPr>
              <w:widowControl w:val="0"/>
              <w:ind w:left="-108" w:right="-59"/>
              <w:jc w:val="center"/>
              <w:rPr>
                <w:rFonts w:ascii="GHEA Grapalat" w:hAnsi="GHEA Grapalat"/>
                <w:sz w:val="20"/>
                <w:szCs w:val="20"/>
                <w:lang w:val="en-US"/>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982FD8" w:rsidRPr="00AB0426" w:rsidRDefault="00982FD8" w:rsidP="00CE56BF">
            <w:pPr>
              <w:widowControl w:val="0"/>
              <w:ind w:left="-48" w:right="-108"/>
              <w:jc w:val="center"/>
              <w:rPr>
                <w:rFonts w:ascii="GHEA Grapalat" w:hAnsi="GHEA Grapalat"/>
                <w:sz w:val="20"/>
                <w:szCs w:val="20"/>
              </w:rPr>
            </w:pPr>
            <w:r w:rsidRPr="00AB0426">
              <w:rPr>
                <w:rFonts w:ascii="GHEA Grapalat" w:hAnsi="GHEA Grapalat"/>
                <w:sz w:val="20"/>
                <w:szCs w:val="20"/>
              </w:rPr>
              <w:t>единица измерения</w:t>
            </w:r>
          </w:p>
          <w:p w:rsidR="00982FD8" w:rsidRPr="00AB0426" w:rsidRDefault="00982FD8" w:rsidP="00CE56BF">
            <w:pPr>
              <w:widowControl w:val="0"/>
              <w:ind w:left="-48" w:right="-108"/>
              <w:jc w:val="center"/>
              <w:rPr>
                <w:rFonts w:ascii="GHEA Grapalat" w:hAnsi="GHEA Grapalat"/>
                <w:sz w:val="20"/>
                <w:szCs w:val="20"/>
              </w:rPr>
            </w:pPr>
          </w:p>
        </w:tc>
        <w:tc>
          <w:tcPr>
            <w:tcW w:w="1170" w:type="dxa"/>
            <w:vMerge w:val="restart"/>
            <w:tcBorders>
              <w:top w:val="single" w:sz="4" w:space="0" w:color="auto"/>
              <w:left w:val="single" w:sz="4" w:space="0" w:color="auto"/>
              <w:bottom w:val="single" w:sz="4" w:space="0" w:color="auto"/>
              <w:right w:val="single" w:sz="4" w:space="0" w:color="auto"/>
            </w:tcBorders>
            <w:vAlign w:val="center"/>
          </w:tcPr>
          <w:p w:rsidR="00982FD8" w:rsidRPr="00AB0426" w:rsidRDefault="00982FD8" w:rsidP="00CE56BF">
            <w:pPr>
              <w:widowControl w:val="0"/>
              <w:ind w:left="-108" w:right="-108"/>
              <w:jc w:val="center"/>
              <w:rPr>
                <w:rFonts w:ascii="GHEA Grapalat" w:hAnsi="GHEA Grapalat"/>
                <w:sz w:val="20"/>
                <w:szCs w:val="20"/>
              </w:rPr>
            </w:pPr>
            <w:r w:rsidRPr="00AB0426">
              <w:rPr>
                <w:rFonts w:ascii="GHEA Grapalat" w:hAnsi="GHEA Grapalat"/>
                <w:sz w:val="20"/>
                <w:szCs w:val="20"/>
              </w:rPr>
              <w:t>цена единицы/драмов РА</w:t>
            </w:r>
          </w:p>
          <w:p w:rsidR="00982FD8" w:rsidRPr="00AB0426" w:rsidRDefault="00982FD8" w:rsidP="00CE56BF">
            <w:pPr>
              <w:widowControl w:val="0"/>
              <w:ind w:left="-108" w:right="-108"/>
              <w:jc w:val="center"/>
              <w:rPr>
                <w:rFonts w:ascii="GHEA Grapalat" w:hAnsi="GHEA Grapalat"/>
                <w:sz w:val="20"/>
                <w:szCs w:val="20"/>
              </w:rPr>
            </w:pPr>
          </w:p>
        </w:tc>
        <w:tc>
          <w:tcPr>
            <w:tcW w:w="1259" w:type="dxa"/>
            <w:vMerge w:val="restart"/>
            <w:tcBorders>
              <w:top w:val="single" w:sz="4" w:space="0" w:color="auto"/>
              <w:left w:val="single" w:sz="4" w:space="0" w:color="auto"/>
              <w:bottom w:val="single" w:sz="4" w:space="0" w:color="auto"/>
              <w:right w:val="single" w:sz="4" w:space="0" w:color="auto"/>
            </w:tcBorders>
            <w:vAlign w:val="center"/>
          </w:tcPr>
          <w:p w:rsidR="00982FD8" w:rsidRPr="00AB0426" w:rsidRDefault="00982FD8" w:rsidP="00CE56BF">
            <w:pPr>
              <w:widowControl w:val="0"/>
              <w:ind w:left="-108" w:right="-108"/>
              <w:jc w:val="center"/>
              <w:rPr>
                <w:rFonts w:ascii="GHEA Grapalat" w:hAnsi="GHEA Grapalat"/>
                <w:sz w:val="20"/>
                <w:szCs w:val="20"/>
              </w:rPr>
            </w:pPr>
            <w:r w:rsidRPr="00AB0426">
              <w:rPr>
                <w:rFonts w:ascii="GHEA Grapalat" w:hAnsi="GHEA Grapalat"/>
                <w:sz w:val="20"/>
                <w:szCs w:val="20"/>
              </w:rPr>
              <w:t>общая цена/драмов РА</w:t>
            </w:r>
          </w:p>
          <w:p w:rsidR="00982FD8" w:rsidRPr="00AB0426" w:rsidRDefault="00982FD8" w:rsidP="00CE56BF">
            <w:pPr>
              <w:widowControl w:val="0"/>
              <w:ind w:left="-108" w:right="-108"/>
              <w:jc w:val="center"/>
              <w:rPr>
                <w:rFonts w:ascii="GHEA Grapalat" w:hAnsi="GHEA Grapalat"/>
                <w:sz w:val="20"/>
                <w:szCs w:val="20"/>
              </w:rPr>
            </w:pPr>
          </w:p>
        </w:tc>
        <w:tc>
          <w:tcPr>
            <w:tcW w:w="1259" w:type="dxa"/>
            <w:vMerge w:val="restart"/>
            <w:tcBorders>
              <w:top w:val="single" w:sz="4" w:space="0" w:color="auto"/>
              <w:left w:val="single" w:sz="4" w:space="0" w:color="auto"/>
              <w:bottom w:val="single" w:sz="4" w:space="0" w:color="auto"/>
              <w:right w:val="single" w:sz="4" w:space="0" w:color="auto"/>
            </w:tcBorders>
            <w:vAlign w:val="center"/>
          </w:tcPr>
          <w:p w:rsidR="00982FD8" w:rsidRPr="00AB0426" w:rsidRDefault="00982FD8" w:rsidP="00CE56BF">
            <w:pPr>
              <w:widowControl w:val="0"/>
              <w:ind w:left="-126" w:right="-108"/>
              <w:jc w:val="center"/>
              <w:rPr>
                <w:rFonts w:ascii="GHEA Grapalat" w:hAnsi="GHEA Grapalat"/>
                <w:sz w:val="20"/>
                <w:szCs w:val="20"/>
              </w:rPr>
            </w:pPr>
            <w:r w:rsidRPr="00AB0426">
              <w:rPr>
                <w:rFonts w:ascii="GHEA Grapalat" w:hAnsi="GHEA Grapalat"/>
                <w:sz w:val="20"/>
                <w:szCs w:val="20"/>
              </w:rPr>
              <w:t>общий объем</w:t>
            </w:r>
          </w:p>
          <w:p w:rsidR="00982FD8" w:rsidRPr="00AB0426" w:rsidRDefault="00982FD8" w:rsidP="00CE56BF">
            <w:pPr>
              <w:widowControl w:val="0"/>
              <w:ind w:left="-126" w:right="-108"/>
              <w:jc w:val="center"/>
              <w:rPr>
                <w:rFonts w:ascii="GHEA Grapalat" w:hAnsi="GHEA Grapalat"/>
                <w:sz w:val="20"/>
                <w:szCs w:val="20"/>
              </w:rPr>
            </w:pPr>
          </w:p>
        </w:tc>
        <w:tc>
          <w:tcPr>
            <w:tcW w:w="2519" w:type="dxa"/>
            <w:gridSpan w:val="2"/>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widowControl w:val="0"/>
              <w:jc w:val="center"/>
              <w:rPr>
                <w:rFonts w:ascii="GHEA Grapalat" w:hAnsi="GHEA Grapalat"/>
                <w:sz w:val="20"/>
                <w:szCs w:val="20"/>
              </w:rPr>
            </w:pPr>
            <w:r w:rsidRPr="00AB0426">
              <w:rPr>
                <w:rFonts w:ascii="GHEA Grapalat" w:hAnsi="GHEA Grapalat"/>
                <w:sz w:val="20"/>
                <w:szCs w:val="20"/>
              </w:rPr>
              <w:t>поставки</w:t>
            </w:r>
          </w:p>
        </w:tc>
      </w:tr>
      <w:tr w:rsidR="00982FD8" w:rsidRPr="00AB0426" w:rsidTr="005D3E95">
        <w:trPr>
          <w:gridAfter w:val="1"/>
          <w:wAfter w:w="15" w:type="dxa"/>
          <w:trHeight w:val="2865"/>
        </w:trPr>
        <w:tc>
          <w:tcPr>
            <w:tcW w:w="722" w:type="dxa"/>
            <w:vMerge/>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jc w:val="center"/>
              <w:rPr>
                <w:rFonts w:ascii="GHEA Grapalat" w:hAnsi="GHEA Grapalat"/>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jc w:val="center"/>
              <w:rPr>
                <w:rFonts w:ascii="GHEA Grapalat" w:hAnsi="GHEA Grapalat"/>
                <w:sz w:val="20"/>
                <w:szCs w:val="20"/>
              </w:rPr>
            </w:pPr>
          </w:p>
        </w:tc>
        <w:tc>
          <w:tcPr>
            <w:tcW w:w="1933" w:type="dxa"/>
            <w:vMerge/>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jc w:val="center"/>
              <w:rPr>
                <w:rFonts w:ascii="GHEA Grapalat" w:hAnsi="GHEA Grapalat"/>
                <w:sz w:val="20"/>
                <w:szCs w:val="20"/>
                <w:lang w:val="en-US"/>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jc w:val="center"/>
              <w:rPr>
                <w:rFonts w:ascii="GHEA Grapalat" w:hAnsi="GHEA Grapalat"/>
                <w:sz w:val="20"/>
                <w:szCs w:val="20"/>
                <w:lang w:val="en-US"/>
              </w:rPr>
            </w:pPr>
          </w:p>
        </w:tc>
        <w:tc>
          <w:tcPr>
            <w:tcW w:w="3693" w:type="dxa"/>
            <w:vMerge/>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jc w:val="center"/>
              <w:rPr>
                <w:rFonts w:ascii="GHEA Grapalat" w:hAnsi="GHEA Grapalat"/>
                <w:sz w:val="20"/>
                <w:szCs w:val="20"/>
                <w:lang w:val="en-US"/>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jc w:val="center"/>
              <w:rPr>
                <w:rFonts w:ascii="GHEA Grapalat" w:hAnsi="GHEA Grapalat"/>
                <w:sz w:val="20"/>
                <w:szCs w:val="20"/>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jc w:val="center"/>
              <w:rPr>
                <w:rFonts w:ascii="GHEA Grapalat" w:hAnsi="GHEA Grapalat"/>
                <w:sz w:val="20"/>
                <w:szCs w:val="20"/>
              </w:rPr>
            </w:pPr>
          </w:p>
        </w:tc>
        <w:tc>
          <w:tcPr>
            <w:tcW w:w="1259" w:type="dxa"/>
            <w:vMerge/>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jc w:val="center"/>
              <w:rPr>
                <w:rFonts w:ascii="GHEA Grapalat" w:hAnsi="GHEA Grapalat"/>
                <w:sz w:val="20"/>
                <w:szCs w:val="20"/>
              </w:rPr>
            </w:pPr>
          </w:p>
        </w:tc>
        <w:tc>
          <w:tcPr>
            <w:tcW w:w="1259" w:type="dxa"/>
            <w:vMerge/>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jc w:val="center"/>
              <w:rPr>
                <w:rFonts w:ascii="GHEA Grapalat" w:hAnsi="GHEA Grapalat"/>
                <w:sz w:val="20"/>
                <w:szCs w:val="20"/>
              </w:rPr>
            </w:pPr>
          </w:p>
        </w:tc>
        <w:tc>
          <w:tcPr>
            <w:tcW w:w="1349" w:type="dxa"/>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spacing w:line="276" w:lineRule="auto"/>
              <w:jc w:val="center"/>
              <w:rPr>
                <w:rFonts w:ascii="GHEA Grapalat" w:hAnsi="GHEA Grapalat"/>
                <w:i/>
                <w:sz w:val="20"/>
                <w:szCs w:val="20"/>
                <w:lang w:val="en-US"/>
              </w:rPr>
            </w:pPr>
            <w:r w:rsidRPr="00AB0426">
              <w:rPr>
                <w:rFonts w:ascii="GHEA Grapalat" w:hAnsi="GHEA Grapalat"/>
                <w:sz w:val="20"/>
                <w:szCs w:val="20"/>
                <w:lang w:val="en-US"/>
              </w:rPr>
              <w:t>адрес</w:t>
            </w:r>
          </w:p>
        </w:tc>
        <w:tc>
          <w:tcPr>
            <w:tcW w:w="1170" w:type="dxa"/>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spacing w:line="276" w:lineRule="auto"/>
              <w:jc w:val="center"/>
              <w:rPr>
                <w:rFonts w:ascii="GHEA Grapalat" w:hAnsi="GHEA Grapalat"/>
                <w:i/>
                <w:sz w:val="20"/>
                <w:szCs w:val="20"/>
                <w:lang w:val="en-US"/>
              </w:rPr>
            </w:pPr>
            <w:r w:rsidRPr="00AB0426">
              <w:rPr>
                <w:rFonts w:ascii="GHEA Grapalat" w:hAnsi="GHEA Grapalat"/>
                <w:sz w:val="20"/>
                <w:szCs w:val="20"/>
                <w:lang w:val="en-US"/>
              </w:rPr>
              <w:t>количество предметов:</w:t>
            </w:r>
          </w:p>
        </w:tc>
      </w:tr>
      <w:tr w:rsidR="005D3E95" w:rsidRPr="00AB0426" w:rsidTr="005D3E95">
        <w:trPr>
          <w:gridAfter w:val="1"/>
          <w:wAfter w:w="15" w:type="dxa"/>
        </w:trPr>
        <w:tc>
          <w:tcPr>
            <w:tcW w:w="722" w:type="dxa"/>
            <w:tcBorders>
              <w:top w:val="single" w:sz="4" w:space="0" w:color="auto"/>
              <w:left w:val="single" w:sz="4" w:space="0" w:color="auto"/>
              <w:bottom w:val="single" w:sz="4" w:space="0" w:color="auto"/>
              <w:right w:val="single" w:sz="4" w:space="0" w:color="auto"/>
            </w:tcBorders>
            <w:vAlign w:val="center"/>
          </w:tcPr>
          <w:p w:rsidR="005D3E95" w:rsidRPr="00E77C86" w:rsidRDefault="005D3E95" w:rsidP="005D3E95">
            <w:pPr>
              <w:jc w:val="center"/>
              <w:rPr>
                <w:rFonts w:ascii="GHEA Grapalat" w:hAnsi="GHEA Grapalat"/>
                <w:sz w:val="18"/>
                <w:szCs w:val="18"/>
              </w:rPr>
            </w:pPr>
            <w:r>
              <w:rPr>
                <w:rFonts w:ascii="GHEA Grapalat" w:hAnsi="GHEA Grapalat"/>
                <w:sz w:val="18"/>
              </w:rPr>
              <w:lastRenderedPageBreak/>
              <w:t>1</w:t>
            </w:r>
          </w:p>
        </w:tc>
        <w:tc>
          <w:tcPr>
            <w:tcW w:w="1260" w:type="dxa"/>
            <w:tcBorders>
              <w:top w:val="single" w:sz="4" w:space="0" w:color="auto"/>
              <w:left w:val="single" w:sz="4" w:space="0" w:color="auto"/>
              <w:bottom w:val="single" w:sz="4" w:space="0" w:color="auto"/>
              <w:right w:val="single" w:sz="4" w:space="0" w:color="auto"/>
            </w:tcBorders>
            <w:vAlign w:val="center"/>
          </w:tcPr>
          <w:p w:rsidR="005D3E95" w:rsidRPr="00F735E1" w:rsidRDefault="005D3E95" w:rsidP="005D3E95">
            <w:pPr>
              <w:jc w:val="center"/>
              <w:rPr>
                <w:rFonts w:ascii="Arial Armenian" w:hAnsi="Arial Armenian" w:cs="Calibri"/>
                <w:sz w:val="18"/>
                <w:szCs w:val="18"/>
              </w:rPr>
            </w:pPr>
            <w:r w:rsidRPr="00113B00">
              <w:rPr>
                <w:rFonts w:ascii="GHEA Grapalat" w:hAnsi="GHEA Grapalat"/>
                <w:b/>
                <w:bCs/>
                <w:sz w:val="20"/>
                <w:szCs w:val="20"/>
              </w:rPr>
              <w:t>44481300</w:t>
            </w:r>
          </w:p>
        </w:tc>
        <w:tc>
          <w:tcPr>
            <w:tcW w:w="1933" w:type="dxa"/>
            <w:tcBorders>
              <w:top w:val="single" w:sz="4" w:space="0" w:color="auto"/>
              <w:left w:val="single" w:sz="4" w:space="0" w:color="auto"/>
              <w:bottom w:val="single" w:sz="4" w:space="0" w:color="auto"/>
              <w:right w:val="single" w:sz="4" w:space="0" w:color="auto"/>
            </w:tcBorders>
            <w:vAlign w:val="center"/>
          </w:tcPr>
          <w:p w:rsidR="005D3E95" w:rsidRPr="002E0BD2" w:rsidRDefault="005D3E95" w:rsidP="005D3E95">
            <w:pPr>
              <w:rPr>
                <w:rFonts w:ascii="Arial Armenian" w:hAnsi="Arial Armenian" w:cs="Calibri"/>
                <w:sz w:val="20"/>
                <w:szCs w:val="20"/>
              </w:rPr>
            </w:pPr>
            <w:r w:rsidRPr="005D3E95">
              <w:rPr>
                <w:rFonts w:ascii="GHEA Grapalat" w:hAnsi="GHEA Grapalat"/>
                <w:sz w:val="18"/>
                <w:lang w:val="hy-AM"/>
              </w:rPr>
              <w:t>Система пожаротушения</w:t>
            </w:r>
          </w:p>
        </w:tc>
        <w:tc>
          <w:tcPr>
            <w:tcW w:w="1080" w:type="dxa"/>
            <w:tcBorders>
              <w:top w:val="single" w:sz="4" w:space="0" w:color="auto"/>
              <w:left w:val="single" w:sz="4" w:space="0" w:color="auto"/>
              <w:bottom w:val="single" w:sz="4" w:space="0" w:color="auto"/>
              <w:right w:val="single" w:sz="4" w:space="0" w:color="auto"/>
            </w:tcBorders>
            <w:vAlign w:val="center"/>
          </w:tcPr>
          <w:p w:rsidR="005D3E95" w:rsidRPr="002E0BD2" w:rsidRDefault="005D3E95" w:rsidP="005D3E95">
            <w:pPr>
              <w:jc w:val="center"/>
              <w:rPr>
                <w:rFonts w:ascii="GHEA Grapalat" w:hAnsi="GHEA Grapalat"/>
                <w:sz w:val="20"/>
                <w:szCs w:val="20"/>
              </w:rPr>
            </w:pPr>
          </w:p>
        </w:tc>
        <w:tc>
          <w:tcPr>
            <w:tcW w:w="3693" w:type="dxa"/>
            <w:tcBorders>
              <w:top w:val="single" w:sz="4" w:space="0" w:color="auto"/>
              <w:left w:val="single" w:sz="4" w:space="0" w:color="auto"/>
              <w:bottom w:val="single" w:sz="4" w:space="0" w:color="auto"/>
              <w:right w:val="single" w:sz="4" w:space="0" w:color="auto"/>
            </w:tcBorders>
            <w:vAlign w:val="center"/>
          </w:tcPr>
          <w:p w:rsidR="005D3E95" w:rsidRPr="00113B00" w:rsidRDefault="005D3E95" w:rsidP="005D3E95">
            <w:pPr>
              <w:jc w:val="center"/>
              <w:rPr>
                <w:rFonts w:ascii="GHEA Grapalat" w:hAnsi="GHEA Grapalat"/>
                <w:sz w:val="18"/>
                <w:lang w:val="hy-AM"/>
              </w:rPr>
            </w:pPr>
            <w:r w:rsidRPr="005D3E95">
              <w:rPr>
                <w:rFonts w:ascii="GHEA Grapalat" w:hAnsi="GHEA Grapalat"/>
                <w:sz w:val="18"/>
              </w:rPr>
              <w:t>Приложение 1:1 прилагается</w:t>
            </w:r>
          </w:p>
        </w:tc>
        <w:tc>
          <w:tcPr>
            <w:tcW w:w="993" w:type="dxa"/>
            <w:tcBorders>
              <w:top w:val="single" w:sz="4" w:space="0" w:color="auto"/>
              <w:left w:val="single" w:sz="4" w:space="0" w:color="auto"/>
              <w:bottom w:val="single" w:sz="4" w:space="0" w:color="auto"/>
              <w:right w:val="single" w:sz="4" w:space="0" w:color="auto"/>
            </w:tcBorders>
            <w:vAlign w:val="center"/>
          </w:tcPr>
          <w:p w:rsidR="005D3E95" w:rsidRPr="00354D87" w:rsidRDefault="005D3E95" w:rsidP="005D3E95">
            <w:pPr>
              <w:jc w:val="center"/>
              <w:rPr>
                <w:rFonts w:ascii="GHEA Grapalat" w:hAnsi="GHEA Grapalat"/>
                <w:sz w:val="18"/>
                <w:szCs w:val="18"/>
              </w:rPr>
            </w:pPr>
            <w:r w:rsidRPr="005D3E95">
              <w:rPr>
                <w:rFonts w:ascii="GHEA Grapalat" w:hAnsi="GHEA Grapalat"/>
                <w:sz w:val="18"/>
                <w:lang w:val="hy-AM"/>
              </w:rPr>
              <w:t>набор</w:t>
            </w:r>
          </w:p>
        </w:tc>
        <w:tc>
          <w:tcPr>
            <w:tcW w:w="1170" w:type="dxa"/>
            <w:tcBorders>
              <w:top w:val="single" w:sz="4" w:space="0" w:color="auto"/>
              <w:left w:val="single" w:sz="4" w:space="0" w:color="auto"/>
              <w:bottom w:val="single" w:sz="4" w:space="0" w:color="auto"/>
              <w:right w:val="single" w:sz="4" w:space="0" w:color="auto"/>
            </w:tcBorders>
            <w:vAlign w:val="center"/>
          </w:tcPr>
          <w:p w:rsidR="005D3E95" w:rsidRPr="002E0BD2" w:rsidRDefault="005D3E95" w:rsidP="005D3E95">
            <w:pPr>
              <w:jc w:val="center"/>
              <w:rPr>
                <w:rFonts w:ascii="GHEA Grapalat" w:hAnsi="GHEA Grapalat"/>
                <w:sz w:val="20"/>
                <w:szCs w:val="20"/>
              </w:rPr>
            </w:pPr>
          </w:p>
        </w:tc>
        <w:tc>
          <w:tcPr>
            <w:tcW w:w="1259" w:type="dxa"/>
            <w:tcBorders>
              <w:top w:val="single" w:sz="4" w:space="0" w:color="auto"/>
              <w:left w:val="single" w:sz="4" w:space="0" w:color="auto"/>
              <w:bottom w:val="single" w:sz="4" w:space="0" w:color="auto"/>
              <w:right w:val="single" w:sz="4" w:space="0" w:color="auto"/>
            </w:tcBorders>
            <w:vAlign w:val="center"/>
          </w:tcPr>
          <w:p w:rsidR="005D3E95" w:rsidRPr="002E0BD2" w:rsidRDefault="005D3E95" w:rsidP="005D3E95">
            <w:pPr>
              <w:jc w:val="center"/>
              <w:rPr>
                <w:rFonts w:ascii="GHEA Grapalat" w:hAnsi="GHEA Grapalat"/>
                <w:sz w:val="20"/>
                <w:szCs w:val="20"/>
              </w:rPr>
            </w:pPr>
          </w:p>
        </w:tc>
        <w:tc>
          <w:tcPr>
            <w:tcW w:w="1259" w:type="dxa"/>
            <w:tcBorders>
              <w:top w:val="single" w:sz="4" w:space="0" w:color="auto"/>
              <w:left w:val="single" w:sz="4" w:space="0" w:color="auto"/>
              <w:bottom w:val="single" w:sz="4" w:space="0" w:color="auto"/>
              <w:right w:val="single" w:sz="4" w:space="0" w:color="auto"/>
            </w:tcBorders>
            <w:vAlign w:val="center"/>
          </w:tcPr>
          <w:p w:rsidR="005D3E95" w:rsidRPr="00113B00" w:rsidRDefault="005D3E95" w:rsidP="005D3E95">
            <w:pPr>
              <w:jc w:val="center"/>
              <w:rPr>
                <w:rFonts w:ascii="GHEA Grapalat" w:hAnsi="GHEA Grapalat"/>
                <w:sz w:val="20"/>
                <w:szCs w:val="20"/>
                <w:lang w:val="hy-AM"/>
              </w:rPr>
            </w:pPr>
            <w:r>
              <w:rPr>
                <w:rFonts w:ascii="GHEA Grapalat" w:hAnsi="GHEA Grapalat" w:cs="Calibri"/>
                <w:bCs/>
                <w:sz w:val="22"/>
                <w:szCs w:val="22"/>
                <w:lang w:val="hy-AM"/>
              </w:rPr>
              <w:t>1</w:t>
            </w:r>
          </w:p>
        </w:tc>
        <w:tc>
          <w:tcPr>
            <w:tcW w:w="1349" w:type="dxa"/>
            <w:tcBorders>
              <w:top w:val="single" w:sz="4" w:space="0" w:color="auto"/>
              <w:left w:val="single" w:sz="4" w:space="0" w:color="auto"/>
              <w:bottom w:val="single" w:sz="4" w:space="0" w:color="auto"/>
              <w:right w:val="single" w:sz="4" w:space="0" w:color="auto"/>
            </w:tcBorders>
            <w:vAlign w:val="center"/>
            <w:hideMark/>
          </w:tcPr>
          <w:p w:rsidR="005D3E95" w:rsidRDefault="005D3E95" w:rsidP="005D3E95">
            <w:pPr>
              <w:jc w:val="center"/>
              <w:rPr>
                <w:rFonts w:ascii="GHEA Grapalat" w:hAnsi="GHEA Grapalat"/>
                <w:sz w:val="18"/>
              </w:rPr>
            </w:pPr>
          </w:p>
          <w:p w:rsidR="005D3E95" w:rsidRPr="00AB0426" w:rsidRDefault="005D3E95" w:rsidP="005D3E95">
            <w:pPr>
              <w:jc w:val="center"/>
              <w:rPr>
                <w:rFonts w:ascii="GHEA Grapalat" w:hAnsi="GHEA Grapalat"/>
                <w:sz w:val="18"/>
              </w:rPr>
            </w:pPr>
            <w:r w:rsidRPr="00AB0426">
              <w:rPr>
                <w:rFonts w:ascii="GHEA Grapalat" w:hAnsi="GHEA Grapalat"/>
                <w:sz w:val="18"/>
              </w:rPr>
              <w:t>Ереван, Титоградян 14/10</w:t>
            </w:r>
          </w:p>
        </w:tc>
        <w:tc>
          <w:tcPr>
            <w:tcW w:w="1170" w:type="dxa"/>
            <w:tcBorders>
              <w:top w:val="single" w:sz="4" w:space="0" w:color="auto"/>
              <w:left w:val="single" w:sz="4" w:space="0" w:color="auto"/>
              <w:bottom w:val="single" w:sz="4" w:space="0" w:color="auto"/>
              <w:right w:val="single" w:sz="4" w:space="0" w:color="auto"/>
            </w:tcBorders>
            <w:vAlign w:val="center"/>
            <w:hideMark/>
          </w:tcPr>
          <w:p w:rsidR="005D3E95" w:rsidRDefault="005D3E95" w:rsidP="005D3E95">
            <w:pPr>
              <w:jc w:val="center"/>
              <w:rPr>
                <w:rFonts w:ascii="GHEA Grapalat" w:hAnsi="GHEA Grapalat"/>
                <w:sz w:val="18"/>
              </w:rPr>
            </w:pPr>
          </w:p>
          <w:p w:rsidR="005D3E95" w:rsidRPr="00AB0426" w:rsidRDefault="005D3E95" w:rsidP="005D3E95">
            <w:pPr>
              <w:jc w:val="center"/>
              <w:rPr>
                <w:rFonts w:ascii="GHEA Grapalat" w:hAnsi="GHEA Grapalat"/>
                <w:sz w:val="18"/>
              </w:rPr>
            </w:pPr>
            <w:r w:rsidRPr="00AB0426">
              <w:rPr>
                <w:rFonts w:ascii="GHEA Grapalat" w:hAnsi="GHEA Grapalat"/>
                <w:sz w:val="18"/>
              </w:rPr>
              <w:t>Согласно порядку</w:t>
            </w:r>
          </w:p>
        </w:tc>
      </w:tr>
    </w:tbl>
    <w:p w:rsidR="00F954E8" w:rsidRDefault="00F954E8" w:rsidP="00B46D58">
      <w:pPr>
        <w:widowControl w:val="0"/>
        <w:jc w:val="both"/>
        <w:rPr>
          <w:rFonts w:ascii="GHEA Grapalat" w:hAnsi="GHEA Grapalat"/>
        </w:rPr>
      </w:pPr>
    </w:p>
    <w:p w:rsidR="005D3E95" w:rsidRDefault="005D3E95" w:rsidP="00B46D58">
      <w:pPr>
        <w:widowControl w:val="0"/>
        <w:jc w:val="both"/>
        <w:rPr>
          <w:rFonts w:ascii="GHEA Grapalat" w:hAnsi="GHEA Grapalat"/>
        </w:rPr>
      </w:pPr>
    </w:p>
    <w:tbl>
      <w:tblPr>
        <w:tblW w:w="10773" w:type="dxa"/>
        <w:tblInd w:w="2518" w:type="dxa"/>
        <w:tblLook w:val="04A0" w:firstRow="1" w:lastRow="0" w:firstColumn="1" w:lastColumn="0" w:noHBand="0" w:noVBand="1"/>
      </w:tblPr>
      <w:tblGrid>
        <w:gridCol w:w="2440"/>
        <w:gridCol w:w="8333"/>
      </w:tblGrid>
      <w:tr w:rsidR="005D3E95" w:rsidRPr="00113B00" w:rsidTr="005D3E95">
        <w:trPr>
          <w:trHeight w:val="1079"/>
        </w:trPr>
        <w:tc>
          <w:tcPr>
            <w:tcW w:w="2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3E95" w:rsidRPr="00113B00" w:rsidRDefault="005D3E95" w:rsidP="005573FF">
            <w:pPr>
              <w:jc w:val="center"/>
              <w:rPr>
                <w:rFonts w:ascii="GHEA Grapalat" w:hAnsi="GHEA Grapalat"/>
                <w:b/>
                <w:bCs/>
                <w:color w:val="000000"/>
                <w:sz w:val="18"/>
                <w:szCs w:val="18"/>
              </w:rPr>
            </w:pPr>
          </w:p>
        </w:tc>
        <w:tc>
          <w:tcPr>
            <w:tcW w:w="8333" w:type="dxa"/>
            <w:tcBorders>
              <w:top w:val="single" w:sz="8" w:space="0" w:color="auto"/>
              <w:left w:val="nil"/>
              <w:bottom w:val="single" w:sz="4" w:space="0" w:color="auto"/>
              <w:right w:val="single" w:sz="8" w:space="0" w:color="000000"/>
            </w:tcBorders>
            <w:shd w:val="clear" w:color="auto" w:fill="auto"/>
            <w:noWrap/>
            <w:vAlign w:val="center"/>
          </w:tcPr>
          <w:p w:rsidR="005D3E95" w:rsidRPr="00113B00" w:rsidRDefault="005D3E95" w:rsidP="005573FF">
            <w:pPr>
              <w:jc w:val="center"/>
              <w:rPr>
                <w:rFonts w:ascii="GHEA Grapalat" w:hAnsi="GHEA Grapalat"/>
                <w:b/>
                <w:bCs/>
                <w:color w:val="000000"/>
                <w:sz w:val="18"/>
                <w:szCs w:val="18"/>
              </w:rPr>
            </w:pPr>
          </w:p>
        </w:tc>
      </w:tr>
      <w:tr w:rsidR="005D3E95" w:rsidRPr="00113B00" w:rsidTr="004C02B4">
        <w:trPr>
          <w:trHeight w:val="4560"/>
        </w:trPr>
        <w:tc>
          <w:tcPr>
            <w:tcW w:w="2440" w:type="dxa"/>
            <w:tcBorders>
              <w:top w:val="nil"/>
              <w:left w:val="single" w:sz="4" w:space="0" w:color="auto"/>
              <w:bottom w:val="single" w:sz="4" w:space="0" w:color="auto"/>
              <w:right w:val="single" w:sz="4" w:space="0" w:color="auto"/>
            </w:tcBorders>
            <w:shd w:val="clear" w:color="auto" w:fill="auto"/>
            <w:noWrap/>
            <w:hideMark/>
          </w:tcPr>
          <w:p w:rsidR="005D3E95" w:rsidRPr="00CB4E2F" w:rsidRDefault="005D3E95" w:rsidP="005D3E95">
            <w:r w:rsidRPr="00CB4E2F">
              <w:t>огнетушитель КП 25</w:t>
            </w:r>
          </w:p>
        </w:tc>
        <w:tc>
          <w:tcPr>
            <w:tcW w:w="8333" w:type="dxa"/>
            <w:tcBorders>
              <w:top w:val="single" w:sz="4" w:space="0" w:color="auto"/>
              <w:left w:val="nil"/>
              <w:bottom w:val="single" w:sz="4" w:space="0" w:color="auto"/>
              <w:right w:val="single" w:sz="4" w:space="0" w:color="000000"/>
            </w:tcBorders>
            <w:shd w:val="clear" w:color="auto" w:fill="auto"/>
            <w:hideMark/>
          </w:tcPr>
          <w:p w:rsidR="005D3E95" w:rsidRDefault="005D3E95" w:rsidP="005D3E95">
            <w:r>
              <w:t>Вес заряженного пороха: 25 кг+-1,25 кг</w:t>
            </w:r>
          </w:p>
          <w:p w:rsidR="005D3E95" w:rsidRDefault="005D3E95" w:rsidP="005D3E95">
            <w:r>
              <w:t>Рабочее давление в корпусе огнетушителя: 1,6 МПа</w:t>
            </w:r>
          </w:p>
          <w:p w:rsidR="005D3E95" w:rsidRDefault="005D3E95" w:rsidP="005D3E95">
            <w:r>
              <w:t>Расстояние до щита при работе не менее 6,0 метров.</w:t>
            </w:r>
          </w:p>
          <w:p w:rsidR="005D3E95" w:rsidRDefault="005D3E95" w:rsidP="005D3E95">
            <w:r>
              <w:t>Используемый и хранящийся огнетушитель -40 0C + 50 0C</w:t>
            </w:r>
          </w:p>
          <w:p w:rsidR="005D3E95" w:rsidRDefault="005D3E95" w:rsidP="005D3E95">
            <w:r>
              <w:t>Общий вес огнетушителя: 35,6 кг</w:t>
            </w:r>
          </w:p>
          <w:p w:rsidR="005D3E95" w:rsidRDefault="005D3E95" w:rsidP="005D3E95">
            <w:r>
              <w:t>Высота огнетушителя: 725 мм, диаметр корпуса: 408 мм</w:t>
            </w:r>
          </w:p>
          <w:p w:rsidR="005D3E95" w:rsidRPr="008C7856" w:rsidRDefault="005D3E95" w:rsidP="005D3E95">
            <w:r>
              <w:t>Срок годности огнетушителя: 10 лет</w:t>
            </w:r>
          </w:p>
        </w:tc>
      </w:tr>
      <w:tr w:rsidR="005D3E95" w:rsidRPr="00113B00" w:rsidTr="004C02B4">
        <w:trPr>
          <w:trHeight w:val="3260"/>
        </w:trPr>
        <w:tc>
          <w:tcPr>
            <w:tcW w:w="2440" w:type="dxa"/>
            <w:tcBorders>
              <w:top w:val="nil"/>
              <w:left w:val="single" w:sz="4" w:space="0" w:color="auto"/>
              <w:bottom w:val="single" w:sz="4" w:space="0" w:color="auto"/>
              <w:right w:val="single" w:sz="4" w:space="0" w:color="auto"/>
            </w:tcBorders>
            <w:shd w:val="clear" w:color="auto" w:fill="auto"/>
            <w:noWrap/>
            <w:hideMark/>
          </w:tcPr>
          <w:p w:rsidR="005D3E95" w:rsidRPr="00CB4E2F" w:rsidRDefault="005D3E95" w:rsidP="005D3E95">
            <w:r w:rsidRPr="00CB4E2F">
              <w:lastRenderedPageBreak/>
              <w:t>огнетушитель КП 4</w:t>
            </w:r>
          </w:p>
        </w:tc>
        <w:tc>
          <w:tcPr>
            <w:tcW w:w="8333" w:type="dxa"/>
            <w:tcBorders>
              <w:top w:val="single" w:sz="4" w:space="0" w:color="auto"/>
              <w:left w:val="nil"/>
              <w:bottom w:val="single" w:sz="4" w:space="0" w:color="auto"/>
              <w:right w:val="single" w:sz="4" w:space="0" w:color="000000"/>
            </w:tcBorders>
            <w:shd w:val="clear" w:color="auto" w:fill="auto"/>
            <w:hideMark/>
          </w:tcPr>
          <w:p w:rsidR="005D3E95" w:rsidRDefault="005D3E95" w:rsidP="005D3E95">
            <w:r>
              <w:t>Вес заряженного пороха: 25 кг+-1,25 кг</w:t>
            </w:r>
          </w:p>
          <w:p w:rsidR="005D3E95" w:rsidRDefault="005D3E95" w:rsidP="005D3E95">
            <w:r>
              <w:t>Рабочее давление в корпусе огнетушителя: 1,6 МПа</w:t>
            </w:r>
          </w:p>
          <w:p w:rsidR="005D3E95" w:rsidRDefault="005D3E95" w:rsidP="005D3E95">
            <w:r>
              <w:t>Расстояние до щита при работе не менее 6,0 метров.</w:t>
            </w:r>
          </w:p>
          <w:p w:rsidR="005D3E95" w:rsidRDefault="005D3E95" w:rsidP="005D3E95">
            <w:r>
              <w:t>Используемый и хранящийся огнетушитель -40 0C + 50 0C</w:t>
            </w:r>
          </w:p>
          <w:p w:rsidR="005D3E95" w:rsidRDefault="005D3E95" w:rsidP="005D3E95">
            <w:r>
              <w:t>Общий вес огнетушителя: 35,6 кг</w:t>
            </w:r>
          </w:p>
          <w:p w:rsidR="005D3E95" w:rsidRDefault="005D3E95" w:rsidP="005D3E95">
            <w:r>
              <w:t>Высота огнетушителя: 725 мм, диаметр корпуса: 408 мм</w:t>
            </w:r>
          </w:p>
          <w:p w:rsidR="005D3E95" w:rsidRPr="008C7856" w:rsidRDefault="005D3E95" w:rsidP="005D3E95">
            <w:r>
              <w:t>Срок годности огнетушителя: 10 лет</w:t>
            </w:r>
          </w:p>
        </w:tc>
      </w:tr>
      <w:tr w:rsidR="005D3E95" w:rsidRPr="00113B00" w:rsidTr="004C02B4">
        <w:trPr>
          <w:trHeight w:val="4948"/>
        </w:trPr>
        <w:tc>
          <w:tcPr>
            <w:tcW w:w="2440" w:type="dxa"/>
            <w:tcBorders>
              <w:top w:val="nil"/>
              <w:left w:val="single" w:sz="4" w:space="0" w:color="auto"/>
              <w:bottom w:val="single" w:sz="4" w:space="0" w:color="auto"/>
              <w:right w:val="single" w:sz="4" w:space="0" w:color="auto"/>
            </w:tcBorders>
            <w:shd w:val="clear" w:color="auto" w:fill="auto"/>
            <w:noWrap/>
            <w:hideMark/>
          </w:tcPr>
          <w:p w:rsidR="005D3E95" w:rsidRPr="00CB4E2F" w:rsidRDefault="005D3E95" w:rsidP="005D3E95">
            <w:r w:rsidRPr="00CB4E2F">
              <w:t>огнетушитель АК 2</w:t>
            </w:r>
          </w:p>
        </w:tc>
        <w:tc>
          <w:tcPr>
            <w:tcW w:w="8333" w:type="dxa"/>
            <w:tcBorders>
              <w:top w:val="single" w:sz="4" w:space="0" w:color="auto"/>
              <w:left w:val="nil"/>
              <w:bottom w:val="single" w:sz="4" w:space="0" w:color="auto"/>
              <w:right w:val="single" w:sz="4" w:space="0" w:color="000000"/>
            </w:tcBorders>
            <w:shd w:val="clear" w:color="auto" w:fill="auto"/>
            <w:hideMark/>
          </w:tcPr>
          <w:p w:rsidR="005D3E95" w:rsidRDefault="005D3E95" w:rsidP="005D3E95">
            <w:r>
              <w:t>Вес заряженного пороха: 25 кг+-1,25 кг</w:t>
            </w:r>
          </w:p>
          <w:p w:rsidR="005D3E95" w:rsidRDefault="005D3E95" w:rsidP="005D3E95">
            <w:r>
              <w:t>Рабочее давление в корпусе огнетушителя: 1,6 МПа</w:t>
            </w:r>
          </w:p>
          <w:p w:rsidR="005D3E95" w:rsidRDefault="005D3E95" w:rsidP="005D3E95">
            <w:r>
              <w:t>Расстояние до щита при работе не менее 6,0 метров.</w:t>
            </w:r>
          </w:p>
          <w:p w:rsidR="005D3E95" w:rsidRDefault="005D3E95" w:rsidP="005D3E95">
            <w:r>
              <w:t>Используемый и хранящийся огнетушитель -40 0C + 50 0C</w:t>
            </w:r>
          </w:p>
          <w:p w:rsidR="005D3E95" w:rsidRDefault="005D3E95" w:rsidP="005D3E95">
            <w:r>
              <w:t>Общий вес огнетушителя: 35,6 кг</w:t>
            </w:r>
          </w:p>
          <w:p w:rsidR="005D3E95" w:rsidRDefault="005D3E95" w:rsidP="005D3E95">
            <w:r>
              <w:t>Высота огнетушителя: 725 мм, диаметр корпуса: 408 мм</w:t>
            </w:r>
          </w:p>
          <w:p w:rsidR="005D3E95" w:rsidRPr="008C7856" w:rsidRDefault="005D3E95" w:rsidP="005D3E95">
            <w:r>
              <w:t>Срок годности огнетушителя: 10 лет</w:t>
            </w:r>
          </w:p>
        </w:tc>
      </w:tr>
      <w:tr w:rsidR="005D3E95" w:rsidRPr="00113B00" w:rsidTr="004C02B4">
        <w:trPr>
          <w:trHeight w:val="2775"/>
        </w:trPr>
        <w:tc>
          <w:tcPr>
            <w:tcW w:w="2440" w:type="dxa"/>
            <w:tcBorders>
              <w:top w:val="nil"/>
              <w:left w:val="single" w:sz="4" w:space="0" w:color="auto"/>
              <w:bottom w:val="single" w:sz="4" w:space="0" w:color="auto"/>
              <w:right w:val="single" w:sz="4" w:space="0" w:color="auto"/>
            </w:tcBorders>
            <w:shd w:val="clear" w:color="auto" w:fill="auto"/>
            <w:noWrap/>
            <w:hideMark/>
          </w:tcPr>
          <w:p w:rsidR="005D3E95" w:rsidRPr="00CB4E2F" w:rsidRDefault="005D3E95" w:rsidP="005D3E95">
            <w:r w:rsidRPr="00CB4E2F">
              <w:lastRenderedPageBreak/>
              <w:t>самозанятый МПП-12</w:t>
            </w:r>
          </w:p>
        </w:tc>
        <w:tc>
          <w:tcPr>
            <w:tcW w:w="8333" w:type="dxa"/>
            <w:tcBorders>
              <w:top w:val="single" w:sz="4" w:space="0" w:color="auto"/>
              <w:left w:val="nil"/>
              <w:bottom w:val="single" w:sz="4" w:space="0" w:color="auto"/>
              <w:right w:val="single" w:sz="4" w:space="0" w:color="000000"/>
            </w:tcBorders>
            <w:shd w:val="clear" w:color="auto" w:fill="auto"/>
            <w:vAlign w:val="center"/>
            <w:hideMark/>
          </w:tcPr>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Объем кузова, 12,+-0,6л</w:t>
            </w:r>
          </w:p>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Огнетушащее вещество Порошок огнетушащий А, В, С и Е до 1000 В "Триумф АВСЕ" или аналог (0,7 кг/л)</w:t>
            </w:r>
          </w:p>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Масса заряда огнетушителя: 10,5+-0,5 кг</w:t>
            </w:r>
          </w:p>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Рабочее давление, МПа 1,4+-0,1</w:t>
            </w:r>
          </w:p>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Выходной узел Термочувствительный колбчатый распылитель с температурой срабатывания 68 °C</w:t>
            </w:r>
          </w:p>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 xml:space="preserve">  длительность подачи, не менее 1...15с</w:t>
            </w:r>
          </w:p>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Защищаемая площадь, м2/объем, не более 45/100м3</w:t>
            </w:r>
          </w:p>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Остаток огнетушащего вещества после эксплуатации, не более 15%</w:t>
            </w:r>
          </w:p>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Температура эксплуатации и хранения, °С от -50 до +50</w:t>
            </w:r>
          </w:p>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Масса заряжаемого модуля, не более 18,2 кг.</w:t>
            </w:r>
          </w:p>
          <w:p w:rsidR="005D3E95" w:rsidRPr="00113B00" w:rsidRDefault="005D3E95" w:rsidP="005D3E95">
            <w:pPr>
              <w:jc w:val="center"/>
              <w:rPr>
                <w:rFonts w:ascii="Arial LatArm" w:hAnsi="Arial LatArm"/>
                <w:color w:val="000000"/>
                <w:sz w:val="18"/>
                <w:szCs w:val="18"/>
              </w:rPr>
            </w:pPr>
            <w:r w:rsidRPr="005D3E95">
              <w:rPr>
                <w:rFonts w:ascii="Arial" w:hAnsi="Arial" w:cs="Arial"/>
                <w:color w:val="000000"/>
                <w:sz w:val="18"/>
                <w:szCs w:val="18"/>
              </w:rPr>
              <w:t>Габаритные размеры модуля (диаметр/высота), 400/220мм,</w:t>
            </w:r>
          </w:p>
        </w:tc>
      </w:tr>
      <w:tr w:rsidR="005D3E95" w:rsidRPr="00113B00" w:rsidTr="004C02B4">
        <w:trPr>
          <w:trHeight w:val="5040"/>
        </w:trPr>
        <w:tc>
          <w:tcPr>
            <w:tcW w:w="2440" w:type="dxa"/>
            <w:tcBorders>
              <w:top w:val="nil"/>
              <w:left w:val="single" w:sz="4" w:space="0" w:color="auto"/>
              <w:bottom w:val="single" w:sz="4" w:space="0" w:color="auto"/>
              <w:right w:val="single" w:sz="4" w:space="0" w:color="auto"/>
            </w:tcBorders>
            <w:shd w:val="clear" w:color="auto" w:fill="auto"/>
            <w:noWrap/>
            <w:hideMark/>
          </w:tcPr>
          <w:p w:rsidR="005D3E95" w:rsidRPr="00CB4E2F" w:rsidRDefault="005D3E95" w:rsidP="005D3E95">
            <w:r w:rsidRPr="00CB4E2F">
              <w:t>самозанятый МПП-7</w:t>
            </w:r>
          </w:p>
        </w:tc>
        <w:tc>
          <w:tcPr>
            <w:tcW w:w="8333" w:type="dxa"/>
            <w:tcBorders>
              <w:top w:val="single" w:sz="4" w:space="0" w:color="auto"/>
              <w:left w:val="nil"/>
              <w:bottom w:val="single" w:sz="4" w:space="0" w:color="auto"/>
              <w:right w:val="single" w:sz="4" w:space="0" w:color="000000"/>
            </w:tcBorders>
            <w:shd w:val="clear" w:color="auto" w:fill="auto"/>
            <w:vAlign w:val="center"/>
            <w:hideMark/>
          </w:tcPr>
          <w:p w:rsidR="005D3E95" w:rsidRPr="005D3E95" w:rsidRDefault="005D3E95" w:rsidP="005D3E95">
            <w:pPr>
              <w:jc w:val="center"/>
              <w:rPr>
                <w:rFonts w:ascii="Arial LatArm" w:hAnsi="Arial LatArm"/>
                <w:color w:val="000000"/>
                <w:sz w:val="18"/>
                <w:szCs w:val="18"/>
              </w:rPr>
            </w:pPr>
            <w:r w:rsidRPr="005D3E95">
              <w:rPr>
                <w:rFonts w:ascii="Calibri" w:hAnsi="Calibri" w:cs="Calibri"/>
                <w:color w:val="000000"/>
                <w:sz w:val="18"/>
                <w:szCs w:val="18"/>
              </w:rPr>
              <w:t>Порошковый</w:t>
            </w:r>
            <w:r w:rsidRPr="005D3E95">
              <w:rPr>
                <w:rFonts w:ascii="Arial LatArm" w:hAnsi="Arial LatArm"/>
                <w:color w:val="000000"/>
                <w:sz w:val="18"/>
                <w:szCs w:val="18"/>
              </w:rPr>
              <w:t xml:space="preserve"> </w:t>
            </w:r>
            <w:r w:rsidRPr="005D3E95">
              <w:rPr>
                <w:rFonts w:ascii="Calibri" w:hAnsi="Calibri" w:cs="Calibri"/>
                <w:color w:val="000000"/>
                <w:sz w:val="18"/>
                <w:szCs w:val="18"/>
              </w:rPr>
              <w:t>модуль</w:t>
            </w:r>
            <w:r w:rsidRPr="005D3E95">
              <w:rPr>
                <w:rFonts w:ascii="Arial LatArm" w:hAnsi="Arial LatArm"/>
                <w:color w:val="000000"/>
                <w:sz w:val="18"/>
                <w:szCs w:val="18"/>
              </w:rPr>
              <w:t xml:space="preserve">, </w:t>
            </w:r>
            <w:r w:rsidRPr="005D3E95">
              <w:rPr>
                <w:rFonts w:ascii="Calibri" w:hAnsi="Calibri" w:cs="Calibri"/>
                <w:color w:val="000000"/>
                <w:sz w:val="18"/>
                <w:szCs w:val="18"/>
              </w:rPr>
              <w:t>Защищаемый</w:t>
            </w:r>
            <w:r w:rsidRPr="005D3E95">
              <w:rPr>
                <w:rFonts w:ascii="Arial LatArm" w:hAnsi="Arial LatArm"/>
                <w:color w:val="000000"/>
                <w:sz w:val="18"/>
                <w:szCs w:val="18"/>
              </w:rPr>
              <w:t xml:space="preserve"> </w:t>
            </w:r>
            <w:r w:rsidRPr="005D3E95">
              <w:rPr>
                <w:rFonts w:ascii="Calibri" w:hAnsi="Calibri" w:cs="Calibri"/>
                <w:color w:val="000000"/>
                <w:sz w:val="18"/>
                <w:szCs w:val="18"/>
              </w:rPr>
              <w:t>объем</w:t>
            </w:r>
            <w:r w:rsidRPr="005D3E95">
              <w:rPr>
                <w:rFonts w:ascii="Arial LatArm" w:hAnsi="Arial LatArm"/>
                <w:color w:val="000000"/>
                <w:sz w:val="18"/>
                <w:szCs w:val="18"/>
              </w:rPr>
              <w:t xml:space="preserve">, </w:t>
            </w:r>
            <w:r w:rsidRPr="005D3E95">
              <w:rPr>
                <w:rFonts w:ascii="Calibri" w:hAnsi="Calibri" w:cs="Calibri"/>
                <w:color w:val="000000"/>
                <w:sz w:val="18"/>
                <w:szCs w:val="18"/>
              </w:rPr>
              <w:t>м</w:t>
            </w:r>
            <w:r w:rsidRPr="005D3E95">
              <w:rPr>
                <w:rFonts w:ascii="Arial LatArm" w:hAnsi="Arial LatArm"/>
                <w:color w:val="000000"/>
                <w:sz w:val="18"/>
                <w:szCs w:val="18"/>
              </w:rPr>
              <w:t xml:space="preserve"> 5-8 </w:t>
            </w:r>
            <w:r w:rsidRPr="005D3E95">
              <w:rPr>
                <w:rFonts w:ascii="Calibri" w:hAnsi="Calibri" w:cs="Calibri"/>
                <w:color w:val="000000"/>
                <w:sz w:val="18"/>
                <w:szCs w:val="18"/>
              </w:rPr>
              <w:t>Масса</w:t>
            </w:r>
            <w:r w:rsidRPr="005D3E95">
              <w:rPr>
                <w:rFonts w:ascii="Arial LatArm" w:hAnsi="Arial LatArm"/>
                <w:color w:val="000000"/>
                <w:sz w:val="18"/>
                <w:szCs w:val="18"/>
              </w:rPr>
              <w:t xml:space="preserve"> </w:t>
            </w:r>
            <w:r w:rsidRPr="005D3E95">
              <w:rPr>
                <w:rFonts w:ascii="Calibri" w:hAnsi="Calibri" w:cs="Calibri"/>
                <w:color w:val="000000"/>
                <w:sz w:val="18"/>
                <w:szCs w:val="18"/>
              </w:rPr>
              <w:t>огнетушителя</w:t>
            </w:r>
            <w:r w:rsidRPr="005D3E95">
              <w:rPr>
                <w:rFonts w:ascii="Arial LatArm" w:hAnsi="Arial LatArm"/>
                <w:color w:val="000000"/>
                <w:sz w:val="18"/>
                <w:szCs w:val="18"/>
              </w:rPr>
              <w:t xml:space="preserve">, </w:t>
            </w:r>
            <w:r w:rsidRPr="005D3E95">
              <w:rPr>
                <w:rFonts w:ascii="Calibri" w:hAnsi="Calibri" w:cs="Calibri"/>
                <w:color w:val="000000"/>
                <w:sz w:val="18"/>
                <w:szCs w:val="18"/>
              </w:rPr>
              <w:t>не</w:t>
            </w:r>
            <w:r w:rsidRPr="005D3E95">
              <w:rPr>
                <w:rFonts w:ascii="Arial LatArm" w:hAnsi="Arial LatArm"/>
                <w:color w:val="000000"/>
                <w:sz w:val="18"/>
                <w:szCs w:val="18"/>
              </w:rPr>
              <w:t xml:space="preserve"> </w:t>
            </w:r>
            <w:r w:rsidRPr="005D3E95">
              <w:rPr>
                <w:rFonts w:ascii="Calibri" w:hAnsi="Calibri" w:cs="Calibri"/>
                <w:color w:val="000000"/>
                <w:sz w:val="18"/>
                <w:szCs w:val="18"/>
              </w:rPr>
              <w:t>более</w:t>
            </w:r>
            <w:r w:rsidRPr="005D3E95">
              <w:rPr>
                <w:rFonts w:ascii="Arial LatArm" w:hAnsi="Arial LatArm"/>
                <w:color w:val="000000"/>
                <w:sz w:val="18"/>
                <w:szCs w:val="18"/>
              </w:rPr>
              <w:t xml:space="preserve"> 1,2 </w:t>
            </w:r>
            <w:r w:rsidRPr="005D3E95">
              <w:rPr>
                <w:rFonts w:ascii="Calibri" w:hAnsi="Calibri" w:cs="Calibri"/>
                <w:color w:val="000000"/>
                <w:sz w:val="18"/>
                <w:szCs w:val="18"/>
              </w:rPr>
              <w:t>кг</w:t>
            </w:r>
            <w:r w:rsidRPr="005D3E95">
              <w:rPr>
                <w:rFonts w:ascii="Arial LatArm" w:hAnsi="Arial LatArm"/>
                <w:color w:val="000000"/>
                <w:sz w:val="18"/>
                <w:szCs w:val="18"/>
              </w:rPr>
              <w:t xml:space="preserve">, </w:t>
            </w:r>
            <w:r w:rsidRPr="005D3E95">
              <w:rPr>
                <w:rFonts w:ascii="Calibri" w:hAnsi="Calibri" w:cs="Calibri"/>
                <w:color w:val="000000"/>
                <w:sz w:val="18"/>
                <w:szCs w:val="18"/>
              </w:rPr>
              <w:t>Масса</w:t>
            </w:r>
            <w:r w:rsidRPr="005D3E95">
              <w:rPr>
                <w:rFonts w:ascii="Arial LatArm" w:hAnsi="Arial LatArm"/>
                <w:color w:val="000000"/>
                <w:sz w:val="18"/>
                <w:szCs w:val="18"/>
              </w:rPr>
              <w:t xml:space="preserve"> </w:t>
            </w:r>
            <w:r w:rsidRPr="005D3E95">
              <w:rPr>
                <w:rFonts w:ascii="Calibri" w:hAnsi="Calibri" w:cs="Calibri"/>
                <w:color w:val="000000"/>
                <w:sz w:val="18"/>
                <w:szCs w:val="18"/>
              </w:rPr>
              <w:t>огнетушащего</w:t>
            </w:r>
            <w:r w:rsidRPr="005D3E95">
              <w:rPr>
                <w:rFonts w:ascii="Arial LatArm" w:hAnsi="Arial LatArm"/>
                <w:color w:val="000000"/>
                <w:sz w:val="18"/>
                <w:szCs w:val="18"/>
              </w:rPr>
              <w:t xml:space="preserve"> </w:t>
            </w:r>
            <w:r w:rsidRPr="005D3E95">
              <w:rPr>
                <w:rFonts w:ascii="Calibri" w:hAnsi="Calibri" w:cs="Calibri"/>
                <w:color w:val="000000"/>
                <w:sz w:val="18"/>
                <w:szCs w:val="18"/>
              </w:rPr>
              <w:t>порошка</w:t>
            </w:r>
            <w:r w:rsidRPr="005D3E95">
              <w:rPr>
                <w:rFonts w:ascii="Arial LatArm" w:hAnsi="Arial LatArm"/>
                <w:color w:val="000000"/>
                <w:sz w:val="18"/>
                <w:szCs w:val="18"/>
              </w:rPr>
              <w:t xml:space="preserve"> </w:t>
            </w:r>
            <w:r w:rsidRPr="005D3E95">
              <w:rPr>
                <w:rFonts w:ascii="Calibri" w:hAnsi="Calibri" w:cs="Calibri"/>
                <w:color w:val="000000"/>
                <w:sz w:val="18"/>
                <w:szCs w:val="18"/>
              </w:rPr>
              <w:t>типа</w:t>
            </w:r>
            <w:r w:rsidRPr="005D3E95">
              <w:rPr>
                <w:rFonts w:ascii="Arial LatArm" w:hAnsi="Arial LatArm"/>
                <w:color w:val="000000"/>
                <w:sz w:val="18"/>
                <w:szCs w:val="18"/>
              </w:rPr>
              <w:t xml:space="preserve"> </w:t>
            </w:r>
            <w:r w:rsidRPr="005D3E95">
              <w:rPr>
                <w:rFonts w:ascii="Calibri" w:hAnsi="Calibri" w:cs="Calibri"/>
                <w:color w:val="000000"/>
                <w:sz w:val="18"/>
                <w:szCs w:val="18"/>
              </w:rPr>
              <w:t>АВС</w:t>
            </w:r>
            <w:r w:rsidRPr="005D3E95">
              <w:rPr>
                <w:rFonts w:ascii="Arial LatArm" w:hAnsi="Arial LatArm"/>
                <w:color w:val="000000"/>
                <w:sz w:val="18"/>
                <w:szCs w:val="18"/>
              </w:rPr>
              <w:t xml:space="preserve">, </w:t>
            </w:r>
            <w:r w:rsidRPr="005D3E95">
              <w:rPr>
                <w:rFonts w:ascii="Calibri" w:hAnsi="Calibri" w:cs="Calibri"/>
                <w:color w:val="000000"/>
                <w:sz w:val="18"/>
                <w:szCs w:val="18"/>
              </w:rPr>
              <w:t>кг</w:t>
            </w:r>
            <w:r w:rsidRPr="005D3E95">
              <w:rPr>
                <w:rFonts w:ascii="Arial LatArm" w:hAnsi="Arial LatArm"/>
                <w:color w:val="000000"/>
                <w:sz w:val="18"/>
                <w:szCs w:val="18"/>
              </w:rPr>
              <w:t xml:space="preserve">, </w:t>
            </w:r>
            <w:r w:rsidRPr="005D3E95">
              <w:rPr>
                <w:rFonts w:ascii="Calibri" w:hAnsi="Calibri" w:cs="Calibri"/>
                <w:color w:val="000000"/>
                <w:sz w:val="18"/>
                <w:szCs w:val="18"/>
              </w:rPr>
              <w:t>не</w:t>
            </w:r>
            <w:r w:rsidRPr="005D3E95">
              <w:rPr>
                <w:rFonts w:ascii="Arial LatArm" w:hAnsi="Arial LatArm"/>
                <w:color w:val="000000"/>
                <w:sz w:val="18"/>
                <w:szCs w:val="18"/>
              </w:rPr>
              <w:t xml:space="preserve"> </w:t>
            </w:r>
            <w:r w:rsidRPr="005D3E95">
              <w:rPr>
                <w:rFonts w:ascii="Calibri" w:hAnsi="Calibri" w:cs="Calibri"/>
                <w:color w:val="000000"/>
                <w:sz w:val="18"/>
                <w:szCs w:val="18"/>
              </w:rPr>
              <w:t>менее</w:t>
            </w:r>
            <w:r w:rsidRPr="005D3E95">
              <w:rPr>
                <w:rFonts w:ascii="Arial LatArm" w:hAnsi="Arial LatArm"/>
                <w:color w:val="000000"/>
                <w:sz w:val="18"/>
                <w:szCs w:val="18"/>
              </w:rPr>
              <w:t xml:space="preserve"> 0,7 </w:t>
            </w:r>
            <w:r w:rsidRPr="005D3E95">
              <w:rPr>
                <w:rFonts w:ascii="Calibri" w:hAnsi="Calibri" w:cs="Calibri"/>
                <w:color w:val="000000"/>
                <w:sz w:val="18"/>
                <w:szCs w:val="18"/>
              </w:rPr>
              <w:t>Температура</w:t>
            </w:r>
            <w:r w:rsidRPr="005D3E95">
              <w:rPr>
                <w:rFonts w:ascii="Arial LatArm" w:hAnsi="Arial LatArm"/>
                <w:color w:val="000000"/>
                <w:sz w:val="18"/>
                <w:szCs w:val="18"/>
              </w:rPr>
              <w:t xml:space="preserve"> </w:t>
            </w:r>
            <w:r w:rsidRPr="005D3E95">
              <w:rPr>
                <w:rFonts w:ascii="Calibri" w:hAnsi="Calibri" w:cs="Calibri"/>
                <w:color w:val="000000"/>
                <w:sz w:val="18"/>
                <w:szCs w:val="18"/>
              </w:rPr>
              <w:t>реакции</w:t>
            </w:r>
            <w:r w:rsidRPr="005D3E95">
              <w:rPr>
                <w:rFonts w:ascii="Arial LatArm" w:hAnsi="Arial LatArm"/>
                <w:color w:val="000000"/>
                <w:sz w:val="18"/>
                <w:szCs w:val="18"/>
              </w:rPr>
              <w:t xml:space="preserve">, </w:t>
            </w:r>
            <w:r w:rsidRPr="005D3E95">
              <w:rPr>
                <w:rFonts w:ascii="Arial LatArm" w:hAnsi="Arial LatArm" w:cs="Arial LatArm"/>
                <w:color w:val="000000"/>
                <w:sz w:val="18"/>
                <w:szCs w:val="18"/>
              </w:rPr>
              <w:t>°</w:t>
            </w:r>
            <w:r w:rsidRPr="005D3E95">
              <w:rPr>
                <w:rFonts w:ascii="Calibri" w:hAnsi="Calibri" w:cs="Calibri"/>
                <w:color w:val="000000"/>
                <w:sz w:val="18"/>
                <w:szCs w:val="18"/>
              </w:rPr>
              <w:t>С</w:t>
            </w:r>
            <w:r w:rsidRPr="005D3E95">
              <w:rPr>
                <w:rFonts w:ascii="Arial LatArm" w:hAnsi="Arial LatArm"/>
                <w:color w:val="000000"/>
                <w:sz w:val="18"/>
                <w:szCs w:val="18"/>
              </w:rPr>
              <w:t xml:space="preserve"> (</w:t>
            </w:r>
            <w:r w:rsidRPr="005D3E95">
              <w:rPr>
                <w:rFonts w:ascii="Calibri" w:hAnsi="Calibri" w:cs="Calibri"/>
                <w:color w:val="000000"/>
                <w:sz w:val="18"/>
                <w:szCs w:val="18"/>
              </w:rPr>
              <w:t>ОСП</w:t>
            </w:r>
            <w:r w:rsidRPr="005D3E95">
              <w:rPr>
                <w:rFonts w:ascii="Arial LatArm" w:hAnsi="Arial LatArm"/>
                <w:color w:val="000000"/>
                <w:sz w:val="18"/>
                <w:szCs w:val="18"/>
              </w:rPr>
              <w:t>-1/</w:t>
            </w:r>
            <w:r w:rsidRPr="005D3E95">
              <w:rPr>
                <w:rFonts w:ascii="Calibri" w:hAnsi="Calibri" w:cs="Calibri"/>
                <w:color w:val="000000"/>
                <w:sz w:val="18"/>
                <w:szCs w:val="18"/>
              </w:rPr>
              <w:t>ОСП</w:t>
            </w:r>
            <w:r w:rsidRPr="005D3E95">
              <w:rPr>
                <w:rFonts w:ascii="Arial LatArm" w:hAnsi="Arial LatArm"/>
                <w:color w:val="000000"/>
                <w:sz w:val="18"/>
                <w:szCs w:val="18"/>
              </w:rPr>
              <w:t xml:space="preserve">-2) 100 /200 </w:t>
            </w:r>
            <w:r w:rsidRPr="005D3E95">
              <w:rPr>
                <w:rFonts w:ascii="Calibri" w:hAnsi="Calibri" w:cs="Calibri"/>
                <w:color w:val="000000"/>
                <w:sz w:val="18"/>
                <w:szCs w:val="18"/>
              </w:rPr>
              <w:t>общих</w:t>
            </w:r>
            <w:r w:rsidRPr="005D3E95">
              <w:rPr>
                <w:rFonts w:ascii="Arial LatArm" w:hAnsi="Arial LatArm"/>
                <w:color w:val="000000"/>
                <w:sz w:val="18"/>
                <w:szCs w:val="18"/>
              </w:rPr>
              <w:t xml:space="preserve"> </w:t>
            </w:r>
            <w:r w:rsidRPr="005D3E95">
              <w:rPr>
                <w:rFonts w:ascii="Calibri" w:hAnsi="Calibri" w:cs="Calibri"/>
                <w:color w:val="000000"/>
                <w:sz w:val="18"/>
                <w:szCs w:val="18"/>
              </w:rPr>
              <w:t>размеров</w:t>
            </w:r>
            <w:r w:rsidRPr="005D3E95">
              <w:rPr>
                <w:rFonts w:ascii="Arial LatArm" w:hAnsi="Arial LatArm"/>
                <w:color w:val="000000"/>
                <w:sz w:val="18"/>
                <w:szCs w:val="18"/>
              </w:rPr>
              <w:t xml:space="preserve"> </w:t>
            </w:r>
            <w:r w:rsidRPr="005D3E95">
              <w:rPr>
                <w:rFonts w:ascii="Calibri" w:hAnsi="Calibri" w:cs="Calibri"/>
                <w:color w:val="000000"/>
                <w:sz w:val="18"/>
                <w:szCs w:val="18"/>
              </w:rPr>
              <w:t>без</w:t>
            </w:r>
            <w:r w:rsidRPr="005D3E95">
              <w:rPr>
                <w:rFonts w:ascii="Arial LatArm" w:hAnsi="Arial LatArm"/>
                <w:color w:val="000000"/>
                <w:sz w:val="18"/>
                <w:szCs w:val="18"/>
              </w:rPr>
              <w:t xml:space="preserve"> </w:t>
            </w:r>
            <w:r w:rsidRPr="005D3E95">
              <w:rPr>
                <w:rFonts w:ascii="Calibri" w:hAnsi="Calibri" w:cs="Calibri"/>
                <w:color w:val="000000"/>
                <w:sz w:val="18"/>
                <w:szCs w:val="18"/>
              </w:rPr>
              <w:t>фиксатора</w:t>
            </w:r>
            <w:r w:rsidRPr="005D3E95">
              <w:rPr>
                <w:rFonts w:ascii="Arial LatArm" w:hAnsi="Arial LatArm"/>
                <w:color w:val="000000"/>
                <w:sz w:val="18"/>
                <w:szCs w:val="18"/>
              </w:rPr>
              <w:t xml:space="preserve"> (</w:t>
            </w:r>
            <w:r w:rsidRPr="005D3E95">
              <w:rPr>
                <w:rFonts w:ascii="Calibri" w:hAnsi="Calibri" w:cs="Calibri"/>
                <w:color w:val="000000"/>
                <w:sz w:val="18"/>
                <w:szCs w:val="18"/>
              </w:rPr>
              <w:t>диаметр</w:t>
            </w:r>
            <w:r w:rsidRPr="005D3E95">
              <w:rPr>
                <w:rFonts w:ascii="Arial LatArm" w:hAnsi="Arial LatArm"/>
                <w:color w:val="000000"/>
                <w:sz w:val="18"/>
                <w:szCs w:val="18"/>
              </w:rPr>
              <w:t>/</w:t>
            </w:r>
            <w:r w:rsidRPr="005D3E95">
              <w:rPr>
                <w:rFonts w:ascii="Calibri" w:hAnsi="Calibri" w:cs="Calibri"/>
                <w:color w:val="000000"/>
                <w:sz w:val="18"/>
                <w:szCs w:val="18"/>
              </w:rPr>
              <w:t>длина</w:t>
            </w:r>
            <w:r w:rsidRPr="005D3E95">
              <w:rPr>
                <w:rFonts w:ascii="Arial LatArm" w:hAnsi="Arial LatArm"/>
                <w:color w:val="000000"/>
                <w:sz w:val="18"/>
                <w:szCs w:val="18"/>
              </w:rPr>
              <w:t xml:space="preserve">), </w:t>
            </w:r>
            <w:r w:rsidRPr="005D3E95">
              <w:rPr>
                <w:rFonts w:ascii="Calibri" w:hAnsi="Calibri" w:cs="Calibri"/>
                <w:color w:val="000000"/>
                <w:sz w:val="18"/>
                <w:szCs w:val="18"/>
              </w:rPr>
              <w:t>мм</w:t>
            </w:r>
            <w:r w:rsidRPr="005D3E95">
              <w:rPr>
                <w:rFonts w:ascii="Arial LatArm" w:hAnsi="Arial LatArm"/>
                <w:color w:val="000000"/>
                <w:sz w:val="18"/>
                <w:szCs w:val="18"/>
              </w:rPr>
              <w:t xml:space="preserve">, </w:t>
            </w:r>
            <w:r w:rsidRPr="005D3E95">
              <w:rPr>
                <w:rFonts w:ascii="Calibri" w:hAnsi="Calibri" w:cs="Calibri"/>
                <w:color w:val="000000"/>
                <w:sz w:val="18"/>
                <w:szCs w:val="18"/>
              </w:rPr>
              <w:t>не</w:t>
            </w:r>
            <w:r w:rsidRPr="005D3E95">
              <w:rPr>
                <w:rFonts w:ascii="Arial LatArm" w:hAnsi="Arial LatArm"/>
                <w:color w:val="000000"/>
                <w:sz w:val="18"/>
                <w:szCs w:val="18"/>
              </w:rPr>
              <w:t xml:space="preserve"> </w:t>
            </w:r>
            <w:r w:rsidRPr="005D3E95">
              <w:rPr>
                <w:rFonts w:ascii="Calibri" w:hAnsi="Calibri" w:cs="Calibri"/>
                <w:color w:val="000000"/>
                <w:sz w:val="18"/>
                <w:szCs w:val="18"/>
              </w:rPr>
              <w:t>более</w:t>
            </w:r>
            <w:r w:rsidRPr="005D3E95">
              <w:rPr>
                <w:rFonts w:ascii="Arial LatArm" w:hAnsi="Arial LatArm"/>
                <w:color w:val="000000"/>
                <w:sz w:val="18"/>
                <w:szCs w:val="18"/>
              </w:rPr>
              <w:t xml:space="preserve"> 54/500 </w:t>
            </w:r>
            <w:r w:rsidRPr="005D3E95">
              <w:rPr>
                <w:rFonts w:ascii="Calibri" w:hAnsi="Calibri" w:cs="Calibri"/>
                <w:color w:val="000000"/>
                <w:sz w:val="18"/>
                <w:szCs w:val="18"/>
              </w:rPr>
              <w:t>рабочей</w:t>
            </w:r>
            <w:r w:rsidRPr="005D3E95">
              <w:rPr>
                <w:rFonts w:ascii="Arial LatArm" w:hAnsi="Arial LatArm"/>
                <w:color w:val="000000"/>
                <w:sz w:val="18"/>
                <w:szCs w:val="18"/>
              </w:rPr>
              <w:t xml:space="preserve"> </w:t>
            </w:r>
            <w:r w:rsidRPr="005D3E95">
              <w:rPr>
                <w:rFonts w:ascii="Calibri" w:hAnsi="Calibri" w:cs="Calibri"/>
                <w:color w:val="000000"/>
                <w:sz w:val="18"/>
                <w:szCs w:val="18"/>
              </w:rPr>
              <w:t>температуры</w:t>
            </w:r>
            <w:r w:rsidRPr="005D3E95">
              <w:rPr>
                <w:rFonts w:ascii="Arial LatArm" w:hAnsi="Arial LatArm"/>
                <w:color w:val="000000"/>
                <w:sz w:val="18"/>
                <w:szCs w:val="18"/>
              </w:rPr>
              <w:t xml:space="preserve">, </w:t>
            </w:r>
            <w:r w:rsidRPr="005D3E95">
              <w:rPr>
                <w:rFonts w:ascii="Arial LatArm" w:hAnsi="Arial LatArm" w:cs="Arial LatArm"/>
                <w:color w:val="000000"/>
                <w:sz w:val="18"/>
                <w:szCs w:val="18"/>
              </w:rPr>
              <w:t>°</w:t>
            </w:r>
            <w:r w:rsidRPr="005D3E95">
              <w:rPr>
                <w:rFonts w:ascii="Arial LatArm" w:hAnsi="Arial LatArm"/>
                <w:color w:val="000000"/>
                <w:sz w:val="18"/>
                <w:szCs w:val="18"/>
              </w:rPr>
              <w:t xml:space="preserve"> </w:t>
            </w:r>
            <w:r w:rsidRPr="005D3E95">
              <w:rPr>
                <w:rFonts w:ascii="Calibri" w:hAnsi="Calibri" w:cs="Calibri"/>
                <w:color w:val="000000"/>
                <w:sz w:val="18"/>
                <w:szCs w:val="18"/>
              </w:rPr>
              <w:t>С</w:t>
            </w:r>
            <w:r w:rsidRPr="005D3E95">
              <w:rPr>
                <w:rFonts w:ascii="Arial LatArm" w:hAnsi="Arial LatArm"/>
                <w:color w:val="000000"/>
                <w:sz w:val="18"/>
                <w:szCs w:val="18"/>
              </w:rPr>
              <w:t xml:space="preserve"> -50 </w:t>
            </w:r>
            <w:r w:rsidRPr="005D3E95">
              <w:rPr>
                <w:rFonts w:ascii="Calibri" w:hAnsi="Calibri" w:cs="Calibri"/>
                <w:color w:val="000000"/>
                <w:sz w:val="18"/>
                <w:szCs w:val="18"/>
              </w:rPr>
              <w:t>до</w:t>
            </w:r>
            <w:r w:rsidRPr="005D3E95">
              <w:rPr>
                <w:rFonts w:ascii="Arial LatArm" w:hAnsi="Arial LatArm"/>
                <w:color w:val="000000"/>
                <w:sz w:val="18"/>
                <w:szCs w:val="18"/>
              </w:rPr>
              <w:t xml:space="preserve"> +50 </w:t>
            </w:r>
            <w:r w:rsidRPr="005D3E95">
              <w:rPr>
                <w:rFonts w:ascii="Calibri" w:hAnsi="Calibri" w:cs="Calibri"/>
                <w:color w:val="000000"/>
                <w:sz w:val="18"/>
                <w:szCs w:val="18"/>
              </w:rPr>
              <w:t>Означенная</w:t>
            </w:r>
            <w:r w:rsidRPr="005D3E95">
              <w:rPr>
                <w:rFonts w:ascii="Arial LatArm" w:hAnsi="Arial LatArm"/>
                <w:color w:val="000000"/>
                <w:sz w:val="18"/>
                <w:szCs w:val="18"/>
              </w:rPr>
              <w:t xml:space="preserve"> </w:t>
            </w:r>
            <w:r w:rsidRPr="005D3E95">
              <w:rPr>
                <w:rFonts w:ascii="Calibri" w:hAnsi="Calibri" w:cs="Calibri"/>
                <w:color w:val="000000"/>
                <w:sz w:val="18"/>
                <w:szCs w:val="18"/>
              </w:rPr>
              <w:t>срок</w:t>
            </w:r>
            <w:r w:rsidRPr="005D3E95">
              <w:rPr>
                <w:rFonts w:ascii="Arial LatArm" w:hAnsi="Arial LatArm"/>
                <w:color w:val="000000"/>
                <w:sz w:val="18"/>
                <w:szCs w:val="18"/>
              </w:rPr>
              <w:t xml:space="preserve"> </w:t>
            </w:r>
            <w:r w:rsidRPr="005D3E95">
              <w:rPr>
                <w:rFonts w:ascii="Calibri" w:hAnsi="Calibri" w:cs="Calibri"/>
                <w:color w:val="000000"/>
                <w:sz w:val="18"/>
                <w:szCs w:val="18"/>
              </w:rPr>
              <w:t>службы</w:t>
            </w:r>
            <w:r w:rsidRPr="005D3E95">
              <w:rPr>
                <w:rFonts w:ascii="Arial LatArm" w:hAnsi="Arial LatArm"/>
                <w:color w:val="000000"/>
                <w:sz w:val="18"/>
                <w:szCs w:val="18"/>
              </w:rPr>
              <w:t xml:space="preserve"> OSP </w:t>
            </w:r>
            <w:r w:rsidRPr="005D3E95">
              <w:rPr>
                <w:rFonts w:ascii="Calibri" w:hAnsi="Calibri" w:cs="Calibri"/>
                <w:color w:val="000000"/>
                <w:sz w:val="18"/>
                <w:szCs w:val="18"/>
              </w:rPr>
              <w:t>составляет</w:t>
            </w:r>
            <w:r w:rsidRPr="005D3E95">
              <w:rPr>
                <w:rFonts w:ascii="Arial LatArm" w:hAnsi="Arial LatArm"/>
                <w:color w:val="000000"/>
                <w:sz w:val="18"/>
                <w:szCs w:val="18"/>
              </w:rPr>
              <w:t xml:space="preserve"> 5 </w:t>
            </w:r>
            <w:r w:rsidRPr="005D3E95">
              <w:rPr>
                <w:rFonts w:ascii="Calibri" w:hAnsi="Calibri" w:cs="Calibri"/>
                <w:color w:val="000000"/>
                <w:sz w:val="18"/>
                <w:szCs w:val="18"/>
              </w:rPr>
              <w:t>лет</w:t>
            </w:r>
            <w:r w:rsidRPr="005D3E95">
              <w:rPr>
                <w:rFonts w:ascii="Arial LatArm" w:hAnsi="Arial LatArm"/>
                <w:color w:val="000000"/>
                <w:sz w:val="18"/>
                <w:szCs w:val="18"/>
              </w:rPr>
              <w:t xml:space="preserve">. </w:t>
            </w:r>
          </w:p>
          <w:p w:rsidR="005D3E95" w:rsidRPr="005D3E95" w:rsidRDefault="005D3E95" w:rsidP="005D3E95">
            <w:pPr>
              <w:jc w:val="center"/>
              <w:rPr>
                <w:rFonts w:ascii="Arial LatArm" w:hAnsi="Arial LatArm"/>
                <w:color w:val="000000"/>
                <w:sz w:val="18"/>
                <w:szCs w:val="18"/>
              </w:rPr>
            </w:pPr>
            <w:r w:rsidRPr="005D3E95">
              <w:rPr>
                <w:rFonts w:ascii="Calibri" w:hAnsi="Calibri" w:cs="Calibri"/>
                <w:color w:val="000000"/>
                <w:sz w:val="18"/>
                <w:szCs w:val="18"/>
              </w:rPr>
              <w:t>Огнетушащее</w:t>
            </w:r>
            <w:r w:rsidRPr="005D3E95">
              <w:rPr>
                <w:rFonts w:ascii="Arial LatArm" w:hAnsi="Arial LatArm"/>
                <w:color w:val="000000"/>
                <w:sz w:val="18"/>
                <w:szCs w:val="18"/>
              </w:rPr>
              <w:t xml:space="preserve"> </w:t>
            </w:r>
            <w:r w:rsidRPr="005D3E95">
              <w:rPr>
                <w:rFonts w:ascii="Calibri" w:hAnsi="Calibri" w:cs="Calibri"/>
                <w:color w:val="000000"/>
                <w:sz w:val="18"/>
                <w:szCs w:val="18"/>
              </w:rPr>
              <w:t>вещество</w:t>
            </w:r>
            <w:r w:rsidRPr="005D3E95">
              <w:rPr>
                <w:rFonts w:ascii="Arial LatArm" w:hAnsi="Arial LatArm"/>
                <w:color w:val="000000"/>
                <w:sz w:val="18"/>
                <w:szCs w:val="18"/>
              </w:rPr>
              <w:t xml:space="preserve"> </w:t>
            </w:r>
            <w:r w:rsidRPr="005D3E95">
              <w:rPr>
                <w:rFonts w:ascii="Calibri" w:hAnsi="Calibri" w:cs="Calibri"/>
                <w:color w:val="000000"/>
                <w:sz w:val="18"/>
                <w:szCs w:val="18"/>
              </w:rPr>
              <w:t>Порошок</w:t>
            </w:r>
            <w:r w:rsidRPr="005D3E95">
              <w:rPr>
                <w:rFonts w:ascii="Arial LatArm" w:hAnsi="Arial LatArm"/>
                <w:color w:val="000000"/>
                <w:sz w:val="18"/>
                <w:szCs w:val="18"/>
              </w:rPr>
              <w:t xml:space="preserve"> </w:t>
            </w:r>
            <w:r w:rsidRPr="005D3E95">
              <w:rPr>
                <w:rFonts w:ascii="Calibri" w:hAnsi="Calibri" w:cs="Calibri"/>
                <w:color w:val="000000"/>
                <w:sz w:val="18"/>
                <w:szCs w:val="18"/>
              </w:rPr>
              <w:t>огнетушащий</w:t>
            </w:r>
            <w:r w:rsidRPr="005D3E95">
              <w:rPr>
                <w:rFonts w:ascii="Arial LatArm" w:hAnsi="Arial LatArm"/>
                <w:color w:val="000000"/>
                <w:sz w:val="18"/>
                <w:szCs w:val="18"/>
              </w:rPr>
              <w:t xml:space="preserve"> </w:t>
            </w:r>
            <w:r w:rsidRPr="005D3E95">
              <w:rPr>
                <w:rFonts w:ascii="Calibri" w:hAnsi="Calibri" w:cs="Calibri"/>
                <w:color w:val="000000"/>
                <w:sz w:val="18"/>
                <w:szCs w:val="18"/>
              </w:rPr>
              <w:t>А</w:t>
            </w:r>
            <w:r w:rsidRPr="005D3E95">
              <w:rPr>
                <w:rFonts w:ascii="Arial LatArm" w:hAnsi="Arial LatArm"/>
                <w:color w:val="000000"/>
                <w:sz w:val="18"/>
                <w:szCs w:val="18"/>
              </w:rPr>
              <w:t xml:space="preserve">, </w:t>
            </w:r>
            <w:r w:rsidRPr="005D3E95">
              <w:rPr>
                <w:rFonts w:ascii="Calibri" w:hAnsi="Calibri" w:cs="Calibri"/>
                <w:color w:val="000000"/>
                <w:sz w:val="18"/>
                <w:szCs w:val="18"/>
              </w:rPr>
              <w:t>В</w:t>
            </w:r>
            <w:r w:rsidRPr="005D3E95">
              <w:rPr>
                <w:rFonts w:ascii="Arial LatArm" w:hAnsi="Arial LatArm"/>
                <w:color w:val="000000"/>
                <w:sz w:val="18"/>
                <w:szCs w:val="18"/>
              </w:rPr>
              <w:t xml:space="preserve">, </w:t>
            </w:r>
            <w:r w:rsidRPr="005D3E95">
              <w:rPr>
                <w:rFonts w:ascii="Calibri" w:hAnsi="Calibri" w:cs="Calibri"/>
                <w:color w:val="000000"/>
                <w:sz w:val="18"/>
                <w:szCs w:val="18"/>
              </w:rPr>
              <w:t>С</w:t>
            </w:r>
            <w:r w:rsidRPr="005D3E95">
              <w:rPr>
                <w:rFonts w:ascii="Arial LatArm" w:hAnsi="Arial LatArm"/>
                <w:color w:val="000000"/>
                <w:sz w:val="18"/>
                <w:szCs w:val="18"/>
              </w:rPr>
              <w:t xml:space="preserve"> </w:t>
            </w:r>
            <w:r w:rsidRPr="005D3E95">
              <w:rPr>
                <w:rFonts w:ascii="Calibri" w:hAnsi="Calibri" w:cs="Calibri"/>
                <w:color w:val="000000"/>
                <w:sz w:val="18"/>
                <w:szCs w:val="18"/>
              </w:rPr>
              <w:t>и</w:t>
            </w:r>
            <w:r w:rsidRPr="005D3E95">
              <w:rPr>
                <w:rFonts w:ascii="Arial LatArm" w:hAnsi="Arial LatArm"/>
                <w:color w:val="000000"/>
                <w:sz w:val="18"/>
                <w:szCs w:val="18"/>
              </w:rPr>
              <w:t xml:space="preserve"> </w:t>
            </w:r>
            <w:r w:rsidRPr="005D3E95">
              <w:rPr>
                <w:rFonts w:ascii="Calibri" w:hAnsi="Calibri" w:cs="Calibri"/>
                <w:color w:val="000000"/>
                <w:sz w:val="18"/>
                <w:szCs w:val="18"/>
              </w:rPr>
              <w:t>Е</w:t>
            </w:r>
            <w:r w:rsidRPr="005D3E95">
              <w:rPr>
                <w:rFonts w:ascii="Arial LatArm" w:hAnsi="Arial LatArm"/>
                <w:color w:val="000000"/>
                <w:sz w:val="18"/>
                <w:szCs w:val="18"/>
              </w:rPr>
              <w:t xml:space="preserve"> </w:t>
            </w:r>
            <w:r w:rsidRPr="005D3E95">
              <w:rPr>
                <w:rFonts w:ascii="Calibri" w:hAnsi="Calibri" w:cs="Calibri"/>
                <w:color w:val="000000"/>
                <w:sz w:val="18"/>
                <w:szCs w:val="18"/>
              </w:rPr>
              <w:t>до</w:t>
            </w:r>
            <w:r w:rsidRPr="005D3E95">
              <w:rPr>
                <w:rFonts w:ascii="Arial LatArm" w:hAnsi="Arial LatArm"/>
                <w:color w:val="000000"/>
                <w:sz w:val="18"/>
                <w:szCs w:val="18"/>
              </w:rPr>
              <w:t xml:space="preserve"> 1000 </w:t>
            </w:r>
            <w:r w:rsidRPr="005D3E95">
              <w:rPr>
                <w:rFonts w:ascii="Calibri" w:hAnsi="Calibri" w:cs="Calibri"/>
                <w:color w:val="000000"/>
                <w:sz w:val="18"/>
                <w:szCs w:val="18"/>
              </w:rPr>
              <w:t>В</w:t>
            </w:r>
            <w:r w:rsidRPr="005D3E95">
              <w:rPr>
                <w:rFonts w:ascii="Arial LatArm" w:hAnsi="Arial LatArm"/>
                <w:color w:val="000000"/>
                <w:sz w:val="18"/>
                <w:szCs w:val="18"/>
              </w:rPr>
              <w:t xml:space="preserve"> "</w:t>
            </w:r>
            <w:r w:rsidRPr="005D3E95">
              <w:rPr>
                <w:rFonts w:ascii="Calibri" w:hAnsi="Calibri" w:cs="Calibri"/>
                <w:color w:val="000000"/>
                <w:sz w:val="18"/>
                <w:szCs w:val="18"/>
              </w:rPr>
              <w:t>Триумф</w:t>
            </w:r>
            <w:r w:rsidRPr="005D3E95">
              <w:rPr>
                <w:rFonts w:ascii="Arial LatArm" w:hAnsi="Arial LatArm"/>
                <w:color w:val="000000"/>
                <w:sz w:val="18"/>
                <w:szCs w:val="18"/>
              </w:rPr>
              <w:t xml:space="preserve"> </w:t>
            </w:r>
            <w:r w:rsidRPr="005D3E95">
              <w:rPr>
                <w:rFonts w:ascii="Calibri" w:hAnsi="Calibri" w:cs="Calibri"/>
                <w:color w:val="000000"/>
                <w:sz w:val="18"/>
                <w:szCs w:val="18"/>
              </w:rPr>
              <w:t>АВСЕ</w:t>
            </w:r>
            <w:r w:rsidRPr="005D3E95">
              <w:rPr>
                <w:rFonts w:ascii="Arial LatArm" w:hAnsi="Arial LatArm"/>
                <w:color w:val="000000"/>
                <w:sz w:val="18"/>
                <w:szCs w:val="18"/>
              </w:rPr>
              <w:t xml:space="preserve">" </w:t>
            </w:r>
            <w:r w:rsidRPr="005D3E95">
              <w:rPr>
                <w:rFonts w:ascii="Calibri" w:hAnsi="Calibri" w:cs="Calibri"/>
                <w:color w:val="000000"/>
                <w:sz w:val="18"/>
                <w:szCs w:val="18"/>
              </w:rPr>
              <w:t>или</w:t>
            </w:r>
            <w:r w:rsidRPr="005D3E95">
              <w:rPr>
                <w:rFonts w:ascii="Arial LatArm" w:hAnsi="Arial LatArm"/>
                <w:color w:val="000000"/>
                <w:sz w:val="18"/>
                <w:szCs w:val="18"/>
              </w:rPr>
              <w:t xml:space="preserve"> </w:t>
            </w:r>
            <w:r w:rsidRPr="005D3E95">
              <w:rPr>
                <w:rFonts w:ascii="Calibri" w:hAnsi="Calibri" w:cs="Calibri"/>
                <w:color w:val="000000"/>
                <w:sz w:val="18"/>
                <w:szCs w:val="18"/>
              </w:rPr>
              <w:t>аналог</w:t>
            </w:r>
            <w:r w:rsidRPr="005D3E95">
              <w:rPr>
                <w:rFonts w:ascii="Arial LatArm" w:hAnsi="Arial LatArm"/>
                <w:color w:val="000000"/>
                <w:sz w:val="18"/>
                <w:szCs w:val="18"/>
              </w:rPr>
              <w:t xml:space="preserve"> (0,7 </w:t>
            </w:r>
            <w:r w:rsidRPr="005D3E95">
              <w:rPr>
                <w:rFonts w:ascii="Calibri" w:hAnsi="Calibri" w:cs="Calibri"/>
                <w:color w:val="000000"/>
                <w:sz w:val="18"/>
                <w:szCs w:val="18"/>
              </w:rPr>
              <w:t>кг</w:t>
            </w:r>
            <w:r w:rsidRPr="005D3E95">
              <w:rPr>
                <w:rFonts w:ascii="Arial LatArm" w:hAnsi="Arial LatArm"/>
                <w:color w:val="000000"/>
                <w:sz w:val="18"/>
                <w:szCs w:val="18"/>
              </w:rPr>
              <w:t>/</w:t>
            </w:r>
            <w:r w:rsidRPr="005D3E95">
              <w:rPr>
                <w:rFonts w:ascii="Calibri" w:hAnsi="Calibri" w:cs="Calibri"/>
                <w:color w:val="000000"/>
                <w:sz w:val="18"/>
                <w:szCs w:val="18"/>
              </w:rPr>
              <w:t>л</w:t>
            </w:r>
            <w:r w:rsidRPr="005D3E95">
              <w:rPr>
                <w:rFonts w:ascii="Arial LatArm" w:hAnsi="Arial LatArm"/>
                <w:color w:val="000000"/>
                <w:sz w:val="18"/>
                <w:szCs w:val="18"/>
              </w:rPr>
              <w:t>)</w:t>
            </w:r>
          </w:p>
          <w:p w:rsidR="005D3E95" w:rsidRPr="005D3E95" w:rsidRDefault="005D3E95" w:rsidP="005D3E95">
            <w:pPr>
              <w:jc w:val="center"/>
              <w:rPr>
                <w:rFonts w:ascii="Arial LatArm" w:hAnsi="Arial LatArm"/>
                <w:color w:val="000000"/>
                <w:sz w:val="18"/>
                <w:szCs w:val="18"/>
              </w:rPr>
            </w:pPr>
            <w:r w:rsidRPr="005D3E95">
              <w:rPr>
                <w:rFonts w:ascii="Calibri" w:hAnsi="Calibri" w:cs="Calibri"/>
                <w:color w:val="000000"/>
                <w:sz w:val="18"/>
                <w:szCs w:val="18"/>
              </w:rPr>
              <w:t>Зарядная</w:t>
            </w:r>
            <w:r w:rsidRPr="005D3E95">
              <w:rPr>
                <w:rFonts w:ascii="Arial LatArm" w:hAnsi="Arial LatArm"/>
                <w:color w:val="000000"/>
                <w:sz w:val="18"/>
                <w:szCs w:val="18"/>
              </w:rPr>
              <w:t xml:space="preserve"> </w:t>
            </w:r>
            <w:r w:rsidRPr="005D3E95">
              <w:rPr>
                <w:rFonts w:ascii="Calibri" w:hAnsi="Calibri" w:cs="Calibri"/>
                <w:color w:val="000000"/>
                <w:sz w:val="18"/>
                <w:szCs w:val="18"/>
              </w:rPr>
              <w:t>масса</w:t>
            </w:r>
            <w:r w:rsidRPr="005D3E95">
              <w:rPr>
                <w:rFonts w:ascii="Arial LatArm" w:hAnsi="Arial LatArm"/>
                <w:color w:val="000000"/>
                <w:sz w:val="18"/>
                <w:szCs w:val="18"/>
              </w:rPr>
              <w:t xml:space="preserve"> </w:t>
            </w:r>
            <w:r w:rsidRPr="005D3E95">
              <w:rPr>
                <w:rFonts w:ascii="Calibri" w:hAnsi="Calibri" w:cs="Calibri"/>
                <w:color w:val="000000"/>
                <w:sz w:val="18"/>
                <w:szCs w:val="18"/>
              </w:rPr>
              <w:t>огнетушителя</w:t>
            </w:r>
            <w:r w:rsidRPr="005D3E95">
              <w:rPr>
                <w:rFonts w:ascii="Arial LatArm" w:hAnsi="Arial LatArm"/>
                <w:color w:val="000000"/>
                <w:sz w:val="18"/>
                <w:szCs w:val="18"/>
              </w:rPr>
              <w:t xml:space="preserve">, </w:t>
            </w:r>
            <w:r w:rsidRPr="005D3E95">
              <w:rPr>
                <w:rFonts w:ascii="Calibri" w:hAnsi="Calibri" w:cs="Calibri"/>
                <w:color w:val="000000"/>
                <w:sz w:val="18"/>
                <w:szCs w:val="18"/>
              </w:rPr>
              <w:t>кг</w:t>
            </w:r>
            <w:r w:rsidRPr="005D3E95">
              <w:rPr>
                <w:rFonts w:ascii="Arial LatArm" w:hAnsi="Arial LatArm"/>
                <w:color w:val="000000"/>
                <w:sz w:val="18"/>
                <w:szCs w:val="18"/>
              </w:rPr>
              <w:t xml:space="preserve"> 4,5+-0,2</w:t>
            </w:r>
          </w:p>
          <w:p w:rsidR="005D3E95" w:rsidRPr="005D3E95" w:rsidRDefault="005D3E95" w:rsidP="005D3E95">
            <w:pPr>
              <w:jc w:val="center"/>
              <w:rPr>
                <w:rFonts w:ascii="Arial LatArm" w:hAnsi="Arial LatArm"/>
                <w:color w:val="000000"/>
                <w:sz w:val="18"/>
                <w:szCs w:val="18"/>
              </w:rPr>
            </w:pPr>
            <w:r w:rsidRPr="005D3E95">
              <w:rPr>
                <w:rFonts w:ascii="Calibri" w:hAnsi="Calibri" w:cs="Calibri"/>
                <w:color w:val="000000"/>
                <w:sz w:val="18"/>
                <w:szCs w:val="18"/>
              </w:rPr>
              <w:t>Рабочее</w:t>
            </w:r>
            <w:r w:rsidRPr="005D3E95">
              <w:rPr>
                <w:rFonts w:ascii="Arial LatArm" w:hAnsi="Arial LatArm"/>
                <w:color w:val="000000"/>
                <w:sz w:val="18"/>
                <w:szCs w:val="18"/>
              </w:rPr>
              <w:t xml:space="preserve"> </w:t>
            </w:r>
            <w:r w:rsidRPr="005D3E95">
              <w:rPr>
                <w:rFonts w:ascii="Calibri" w:hAnsi="Calibri" w:cs="Calibri"/>
                <w:color w:val="000000"/>
                <w:sz w:val="18"/>
                <w:szCs w:val="18"/>
              </w:rPr>
              <w:t>давление</w:t>
            </w:r>
            <w:r w:rsidRPr="005D3E95">
              <w:rPr>
                <w:rFonts w:ascii="Arial LatArm" w:hAnsi="Arial LatArm"/>
                <w:color w:val="000000"/>
                <w:sz w:val="18"/>
                <w:szCs w:val="18"/>
              </w:rPr>
              <w:t xml:space="preserve">, </w:t>
            </w:r>
            <w:r w:rsidRPr="005D3E95">
              <w:rPr>
                <w:rFonts w:ascii="Calibri" w:hAnsi="Calibri" w:cs="Calibri"/>
                <w:color w:val="000000"/>
                <w:sz w:val="18"/>
                <w:szCs w:val="18"/>
              </w:rPr>
              <w:t>МПа</w:t>
            </w:r>
            <w:r w:rsidRPr="005D3E95">
              <w:rPr>
                <w:rFonts w:ascii="Arial LatArm" w:hAnsi="Arial LatArm"/>
                <w:color w:val="000000"/>
                <w:sz w:val="18"/>
                <w:szCs w:val="18"/>
              </w:rPr>
              <w:t xml:space="preserve"> 1,4+-0,1</w:t>
            </w:r>
          </w:p>
          <w:p w:rsidR="005D3E95" w:rsidRPr="005D3E95" w:rsidRDefault="005D3E95" w:rsidP="005D3E95">
            <w:pPr>
              <w:jc w:val="center"/>
              <w:rPr>
                <w:rFonts w:ascii="Arial LatArm" w:hAnsi="Arial LatArm"/>
                <w:color w:val="000000"/>
                <w:sz w:val="18"/>
                <w:szCs w:val="18"/>
              </w:rPr>
            </w:pPr>
            <w:r w:rsidRPr="005D3E95">
              <w:rPr>
                <w:rFonts w:ascii="Calibri" w:hAnsi="Calibri" w:cs="Calibri"/>
                <w:color w:val="000000"/>
                <w:sz w:val="18"/>
                <w:szCs w:val="18"/>
              </w:rPr>
              <w:t>Выходной</w:t>
            </w:r>
            <w:r w:rsidRPr="005D3E95">
              <w:rPr>
                <w:rFonts w:ascii="Arial LatArm" w:hAnsi="Arial LatArm"/>
                <w:color w:val="000000"/>
                <w:sz w:val="18"/>
                <w:szCs w:val="18"/>
              </w:rPr>
              <w:t xml:space="preserve"> </w:t>
            </w:r>
            <w:r w:rsidRPr="005D3E95">
              <w:rPr>
                <w:rFonts w:ascii="Calibri" w:hAnsi="Calibri" w:cs="Calibri"/>
                <w:color w:val="000000"/>
                <w:sz w:val="18"/>
                <w:szCs w:val="18"/>
              </w:rPr>
              <w:t>узел</w:t>
            </w:r>
            <w:r w:rsidRPr="005D3E95">
              <w:rPr>
                <w:rFonts w:ascii="Arial LatArm" w:hAnsi="Arial LatArm"/>
                <w:color w:val="000000"/>
                <w:sz w:val="18"/>
                <w:szCs w:val="18"/>
              </w:rPr>
              <w:t xml:space="preserve"> </w:t>
            </w:r>
            <w:r w:rsidRPr="005D3E95">
              <w:rPr>
                <w:rFonts w:ascii="Calibri" w:hAnsi="Calibri" w:cs="Calibri"/>
                <w:color w:val="000000"/>
                <w:sz w:val="18"/>
                <w:szCs w:val="18"/>
              </w:rPr>
              <w:t>Термочувствительный</w:t>
            </w:r>
            <w:r w:rsidRPr="005D3E95">
              <w:rPr>
                <w:rFonts w:ascii="Arial LatArm" w:hAnsi="Arial LatArm"/>
                <w:color w:val="000000"/>
                <w:sz w:val="18"/>
                <w:szCs w:val="18"/>
              </w:rPr>
              <w:t xml:space="preserve"> </w:t>
            </w:r>
            <w:r w:rsidRPr="005D3E95">
              <w:rPr>
                <w:rFonts w:ascii="Calibri" w:hAnsi="Calibri" w:cs="Calibri"/>
                <w:color w:val="000000"/>
                <w:sz w:val="18"/>
                <w:szCs w:val="18"/>
              </w:rPr>
              <w:t>колбчатый</w:t>
            </w:r>
            <w:r w:rsidRPr="005D3E95">
              <w:rPr>
                <w:rFonts w:ascii="Arial LatArm" w:hAnsi="Arial LatArm"/>
                <w:color w:val="000000"/>
                <w:sz w:val="18"/>
                <w:szCs w:val="18"/>
              </w:rPr>
              <w:t xml:space="preserve"> </w:t>
            </w:r>
            <w:r w:rsidRPr="005D3E95">
              <w:rPr>
                <w:rFonts w:ascii="Calibri" w:hAnsi="Calibri" w:cs="Calibri"/>
                <w:color w:val="000000"/>
                <w:sz w:val="18"/>
                <w:szCs w:val="18"/>
              </w:rPr>
              <w:t>распылитель</w:t>
            </w:r>
            <w:r w:rsidRPr="005D3E95">
              <w:rPr>
                <w:rFonts w:ascii="Arial LatArm" w:hAnsi="Arial LatArm"/>
                <w:color w:val="000000"/>
                <w:sz w:val="18"/>
                <w:szCs w:val="18"/>
              </w:rPr>
              <w:t xml:space="preserve"> </w:t>
            </w:r>
            <w:r w:rsidRPr="005D3E95">
              <w:rPr>
                <w:rFonts w:ascii="Calibri" w:hAnsi="Calibri" w:cs="Calibri"/>
                <w:color w:val="000000"/>
                <w:sz w:val="18"/>
                <w:szCs w:val="18"/>
              </w:rPr>
              <w:t>с</w:t>
            </w:r>
            <w:r w:rsidRPr="005D3E95">
              <w:rPr>
                <w:rFonts w:ascii="Arial LatArm" w:hAnsi="Arial LatArm"/>
                <w:color w:val="000000"/>
                <w:sz w:val="18"/>
                <w:szCs w:val="18"/>
              </w:rPr>
              <w:t xml:space="preserve"> </w:t>
            </w:r>
            <w:r w:rsidRPr="005D3E95">
              <w:rPr>
                <w:rFonts w:ascii="Calibri" w:hAnsi="Calibri" w:cs="Calibri"/>
                <w:color w:val="000000"/>
                <w:sz w:val="18"/>
                <w:szCs w:val="18"/>
              </w:rPr>
              <w:t>температурой</w:t>
            </w:r>
            <w:r w:rsidRPr="005D3E95">
              <w:rPr>
                <w:rFonts w:ascii="Arial LatArm" w:hAnsi="Arial LatArm"/>
                <w:color w:val="000000"/>
                <w:sz w:val="18"/>
                <w:szCs w:val="18"/>
              </w:rPr>
              <w:t xml:space="preserve"> </w:t>
            </w:r>
            <w:r w:rsidRPr="005D3E95">
              <w:rPr>
                <w:rFonts w:ascii="Calibri" w:hAnsi="Calibri" w:cs="Calibri"/>
                <w:color w:val="000000"/>
                <w:sz w:val="18"/>
                <w:szCs w:val="18"/>
              </w:rPr>
              <w:t>срабатывания</w:t>
            </w:r>
            <w:r w:rsidRPr="005D3E95">
              <w:rPr>
                <w:rFonts w:ascii="Arial LatArm" w:hAnsi="Arial LatArm"/>
                <w:color w:val="000000"/>
                <w:sz w:val="18"/>
                <w:szCs w:val="18"/>
              </w:rPr>
              <w:t xml:space="preserve"> 68 </w:t>
            </w:r>
            <w:r w:rsidRPr="005D3E95">
              <w:rPr>
                <w:rFonts w:ascii="Arial LatArm" w:hAnsi="Arial LatArm" w:cs="Arial LatArm"/>
                <w:color w:val="000000"/>
                <w:sz w:val="18"/>
                <w:szCs w:val="18"/>
              </w:rPr>
              <w:t>°</w:t>
            </w:r>
            <w:r w:rsidRPr="005D3E95">
              <w:rPr>
                <w:rFonts w:ascii="Arial LatArm" w:hAnsi="Arial LatArm"/>
                <w:color w:val="000000"/>
                <w:sz w:val="18"/>
                <w:szCs w:val="18"/>
              </w:rPr>
              <w:t>C</w:t>
            </w:r>
          </w:p>
          <w:p w:rsidR="005D3E95" w:rsidRPr="005D3E95" w:rsidRDefault="005D3E95" w:rsidP="005D3E95">
            <w:pPr>
              <w:jc w:val="center"/>
              <w:rPr>
                <w:rFonts w:ascii="Arial LatArm" w:hAnsi="Arial LatArm"/>
                <w:color w:val="000000"/>
                <w:sz w:val="18"/>
                <w:szCs w:val="18"/>
              </w:rPr>
            </w:pPr>
            <w:r w:rsidRPr="005D3E95">
              <w:rPr>
                <w:rFonts w:ascii="Arial LatArm" w:hAnsi="Arial LatArm"/>
                <w:color w:val="000000"/>
                <w:sz w:val="18"/>
                <w:szCs w:val="18"/>
              </w:rPr>
              <w:t xml:space="preserve">  </w:t>
            </w:r>
            <w:r w:rsidRPr="005D3E95">
              <w:rPr>
                <w:rFonts w:ascii="Calibri" w:hAnsi="Calibri" w:cs="Calibri"/>
                <w:color w:val="000000"/>
                <w:sz w:val="18"/>
                <w:szCs w:val="18"/>
              </w:rPr>
              <w:t>длительность</w:t>
            </w:r>
            <w:r w:rsidRPr="005D3E95">
              <w:rPr>
                <w:rFonts w:ascii="Arial LatArm" w:hAnsi="Arial LatArm"/>
                <w:color w:val="000000"/>
                <w:sz w:val="18"/>
                <w:szCs w:val="18"/>
              </w:rPr>
              <w:t xml:space="preserve"> </w:t>
            </w:r>
            <w:r w:rsidRPr="005D3E95">
              <w:rPr>
                <w:rFonts w:ascii="Calibri" w:hAnsi="Calibri" w:cs="Calibri"/>
                <w:color w:val="000000"/>
                <w:sz w:val="18"/>
                <w:szCs w:val="18"/>
              </w:rPr>
              <w:t>подачи</w:t>
            </w:r>
            <w:r w:rsidRPr="005D3E95">
              <w:rPr>
                <w:rFonts w:ascii="Arial LatArm" w:hAnsi="Arial LatArm"/>
                <w:color w:val="000000"/>
                <w:sz w:val="18"/>
                <w:szCs w:val="18"/>
              </w:rPr>
              <w:t xml:space="preserve">, </w:t>
            </w:r>
            <w:r w:rsidRPr="005D3E95">
              <w:rPr>
                <w:rFonts w:ascii="Calibri" w:hAnsi="Calibri" w:cs="Calibri"/>
                <w:color w:val="000000"/>
                <w:sz w:val="18"/>
                <w:szCs w:val="18"/>
              </w:rPr>
              <w:t>не</w:t>
            </w:r>
            <w:r w:rsidRPr="005D3E95">
              <w:rPr>
                <w:rFonts w:ascii="Arial LatArm" w:hAnsi="Arial LatArm"/>
                <w:color w:val="000000"/>
                <w:sz w:val="18"/>
                <w:szCs w:val="18"/>
              </w:rPr>
              <w:t xml:space="preserve"> </w:t>
            </w:r>
            <w:r w:rsidRPr="005D3E95">
              <w:rPr>
                <w:rFonts w:ascii="Calibri" w:hAnsi="Calibri" w:cs="Calibri"/>
                <w:color w:val="000000"/>
                <w:sz w:val="18"/>
                <w:szCs w:val="18"/>
              </w:rPr>
              <w:t>менее</w:t>
            </w:r>
            <w:r w:rsidRPr="005D3E95">
              <w:rPr>
                <w:rFonts w:ascii="Arial LatArm" w:hAnsi="Arial LatArm"/>
                <w:color w:val="000000"/>
                <w:sz w:val="18"/>
                <w:szCs w:val="18"/>
              </w:rPr>
              <w:t xml:space="preserve"> 1...15</w:t>
            </w:r>
            <w:r w:rsidRPr="005D3E95">
              <w:rPr>
                <w:rFonts w:ascii="Calibri" w:hAnsi="Calibri" w:cs="Calibri"/>
                <w:color w:val="000000"/>
                <w:sz w:val="18"/>
                <w:szCs w:val="18"/>
              </w:rPr>
              <w:t>с</w:t>
            </w:r>
          </w:p>
          <w:p w:rsidR="005D3E95" w:rsidRPr="005D3E95" w:rsidRDefault="005D3E95" w:rsidP="005D3E95">
            <w:pPr>
              <w:jc w:val="center"/>
              <w:rPr>
                <w:rFonts w:ascii="Arial LatArm" w:hAnsi="Arial LatArm"/>
                <w:color w:val="000000"/>
                <w:sz w:val="18"/>
                <w:szCs w:val="18"/>
              </w:rPr>
            </w:pPr>
            <w:r w:rsidRPr="005D3E95">
              <w:rPr>
                <w:rFonts w:ascii="Calibri" w:hAnsi="Calibri" w:cs="Calibri"/>
                <w:color w:val="000000"/>
                <w:sz w:val="18"/>
                <w:szCs w:val="18"/>
              </w:rPr>
              <w:t>Складируемая</w:t>
            </w:r>
            <w:r w:rsidRPr="005D3E95">
              <w:rPr>
                <w:rFonts w:ascii="Arial LatArm" w:hAnsi="Arial LatArm"/>
                <w:color w:val="000000"/>
                <w:sz w:val="18"/>
                <w:szCs w:val="18"/>
              </w:rPr>
              <w:t xml:space="preserve"> </w:t>
            </w:r>
            <w:r w:rsidRPr="005D3E95">
              <w:rPr>
                <w:rFonts w:ascii="Calibri" w:hAnsi="Calibri" w:cs="Calibri"/>
                <w:color w:val="000000"/>
                <w:sz w:val="18"/>
                <w:szCs w:val="18"/>
              </w:rPr>
              <w:t>площадь</w:t>
            </w:r>
            <w:r w:rsidRPr="005D3E95">
              <w:rPr>
                <w:rFonts w:ascii="Arial LatArm" w:hAnsi="Arial LatArm"/>
                <w:color w:val="000000"/>
                <w:sz w:val="18"/>
                <w:szCs w:val="18"/>
              </w:rPr>
              <w:t xml:space="preserve">, </w:t>
            </w:r>
            <w:r w:rsidRPr="005D3E95">
              <w:rPr>
                <w:rFonts w:ascii="Calibri" w:hAnsi="Calibri" w:cs="Calibri"/>
                <w:color w:val="000000"/>
                <w:sz w:val="18"/>
                <w:szCs w:val="18"/>
              </w:rPr>
              <w:t>м</w:t>
            </w:r>
            <w:r w:rsidRPr="005D3E95">
              <w:rPr>
                <w:rFonts w:ascii="Arial LatArm" w:hAnsi="Arial LatArm"/>
                <w:color w:val="000000"/>
                <w:sz w:val="18"/>
                <w:szCs w:val="18"/>
              </w:rPr>
              <w:t>2/</w:t>
            </w:r>
            <w:r w:rsidRPr="005D3E95">
              <w:rPr>
                <w:rFonts w:ascii="Calibri" w:hAnsi="Calibri" w:cs="Calibri"/>
                <w:color w:val="000000"/>
                <w:sz w:val="18"/>
                <w:szCs w:val="18"/>
              </w:rPr>
              <w:t>объем</w:t>
            </w:r>
            <w:r w:rsidRPr="005D3E95">
              <w:rPr>
                <w:rFonts w:ascii="Arial LatArm" w:hAnsi="Arial LatArm"/>
                <w:color w:val="000000"/>
                <w:sz w:val="18"/>
                <w:szCs w:val="18"/>
              </w:rPr>
              <w:t xml:space="preserve">, </w:t>
            </w:r>
            <w:r w:rsidRPr="005D3E95">
              <w:rPr>
                <w:rFonts w:ascii="Calibri" w:hAnsi="Calibri" w:cs="Calibri"/>
                <w:color w:val="000000"/>
                <w:sz w:val="18"/>
                <w:szCs w:val="18"/>
              </w:rPr>
              <w:t>не</w:t>
            </w:r>
            <w:r w:rsidRPr="005D3E95">
              <w:rPr>
                <w:rFonts w:ascii="Arial LatArm" w:hAnsi="Arial LatArm"/>
                <w:color w:val="000000"/>
                <w:sz w:val="18"/>
                <w:szCs w:val="18"/>
              </w:rPr>
              <w:t xml:space="preserve"> </w:t>
            </w:r>
            <w:r w:rsidRPr="005D3E95">
              <w:rPr>
                <w:rFonts w:ascii="Calibri" w:hAnsi="Calibri" w:cs="Calibri"/>
                <w:color w:val="000000"/>
                <w:sz w:val="18"/>
                <w:szCs w:val="18"/>
              </w:rPr>
              <w:t>более</w:t>
            </w:r>
            <w:r w:rsidRPr="005D3E95">
              <w:rPr>
                <w:rFonts w:ascii="Arial LatArm" w:hAnsi="Arial LatArm"/>
                <w:color w:val="000000"/>
                <w:sz w:val="18"/>
                <w:szCs w:val="18"/>
              </w:rPr>
              <w:t xml:space="preserve"> 10/26</w:t>
            </w:r>
            <w:r w:rsidRPr="005D3E95">
              <w:rPr>
                <w:rFonts w:ascii="Calibri" w:hAnsi="Calibri" w:cs="Calibri"/>
                <w:color w:val="000000"/>
                <w:sz w:val="18"/>
                <w:szCs w:val="18"/>
              </w:rPr>
              <w:t>м</w:t>
            </w:r>
            <w:r w:rsidRPr="005D3E95">
              <w:rPr>
                <w:rFonts w:ascii="Arial LatArm" w:hAnsi="Arial LatArm"/>
                <w:color w:val="000000"/>
                <w:sz w:val="18"/>
                <w:szCs w:val="18"/>
              </w:rPr>
              <w:t>3</w:t>
            </w:r>
          </w:p>
          <w:p w:rsidR="005D3E95" w:rsidRPr="005D3E95" w:rsidRDefault="005D3E95" w:rsidP="005D3E95">
            <w:pPr>
              <w:jc w:val="center"/>
              <w:rPr>
                <w:rFonts w:ascii="Arial LatArm" w:hAnsi="Arial LatArm"/>
                <w:color w:val="000000"/>
                <w:sz w:val="18"/>
                <w:szCs w:val="18"/>
              </w:rPr>
            </w:pPr>
            <w:r w:rsidRPr="005D3E95">
              <w:rPr>
                <w:rFonts w:ascii="Calibri" w:hAnsi="Calibri" w:cs="Calibri"/>
                <w:color w:val="000000"/>
                <w:sz w:val="18"/>
                <w:szCs w:val="18"/>
              </w:rPr>
              <w:t>Остаток</w:t>
            </w:r>
            <w:r w:rsidRPr="005D3E95">
              <w:rPr>
                <w:rFonts w:ascii="Arial LatArm" w:hAnsi="Arial LatArm"/>
                <w:color w:val="000000"/>
                <w:sz w:val="18"/>
                <w:szCs w:val="18"/>
              </w:rPr>
              <w:t xml:space="preserve"> </w:t>
            </w:r>
            <w:r w:rsidRPr="005D3E95">
              <w:rPr>
                <w:rFonts w:ascii="Calibri" w:hAnsi="Calibri" w:cs="Calibri"/>
                <w:color w:val="000000"/>
                <w:sz w:val="18"/>
                <w:szCs w:val="18"/>
              </w:rPr>
              <w:t>огнетушащего</w:t>
            </w:r>
            <w:r w:rsidRPr="005D3E95">
              <w:rPr>
                <w:rFonts w:ascii="Arial LatArm" w:hAnsi="Arial LatArm"/>
                <w:color w:val="000000"/>
                <w:sz w:val="18"/>
                <w:szCs w:val="18"/>
              </w:rPr>
              <w:t xml:space="preserve"> </w:t>
            </w:r>
            <w:r w:rsidRPr="005D3E95">
              <w:rPr>
                <w:rFonts w:ascii="Calibri" w:hAnsi="Calibri" w:cs="Calibri"/>
                <w:color w:val="000000"/>
                <w:sz w:val="18"/>
                <w:szCs w:val="18"/>
              </w:rPr>
              <w:t>вещества</w:t>
            </w:r>
            <w:r w:rsidRPr="005D3E95">
              <w:rPr>
                <w:rFonts w:ascii="Arial LatArm" w:hAnsi="Arial LatArm"/>
                <w:color w:val="000000"/>
                <w:sz w:val="18"/>
                <w:szCs w:val="18"/>
              </w:rPr>
              <w:t xml:space="preserve"> </w:t>
            </w:r>
            <w:r w:rsidRPr="005D3E95">
              <w:rPr>
                <w:rFonts w:ascii="Calibri" w:hAnsi="Calibri" w:cs="Calibri"/>
                <w:color w:val="000000"/>
                <w:sz w:val="18"/>
                <w:szCs w:val="18"/>
              </w:rPr>
              <w:t>после</w:t>
            </w:r>
            <w:r w:rsidRPr="005D3E95">
              <w:rPr>
                <w:rFonts w:ascii="Arial LatArm" w:hAnsi="Arial LatArm"/>
                <w:color w:val="000000"/>
                <w:sz w:val="18"/>
                <w:szCs w:val="18"/>
              </w:rPr>
              <w:t xml:space="preserve"> </w:t>
            </w:r>
            <w:r w:rsidRPr="005D3E95">
              <w:rPr>
                <w:rFonts w:ascii="Calibri" w:hAnsi="Calibri" w:cs="Calibri"/>
                <w:color w:val="000000"/>
                <w:sz w:val="18"/>
                <w:szCs w:val="18"/>
              </w:rPr>
              <w:t>эксплуатации</w:t>
            </w:r>
            <w:r w:rsidRPr="005D3E95">
              <w:rPr>
                <w:rFonts w:ascii="Arial LatArm" w:hAnsi="Arial LatArm"/>
                <w:color w:val="000000"/>
                <w:sz w:val="18"/>
                <w:szCs w:val="18"/>
              </w:rPr>
              <w:t xml:space="preserve">, </w:t>
            </w:r>
            <w:r w:rsidRPr="005D3E95">
              <w:rPr>
                <w:rFonts w:ascii="Calibri" w:hAnsi="Calibri" w:cs="Calibri"/>
                <w:color w:val="000000"/>
                <w:sz w:val="18"/>
                <w:szCs w:val="18"/>
              </w:rPr>
              <w:t>не</w:t>
            </w:r>
            <w:r w:rsidRPr="005D3E95">
              <w:rPr>
                <w:rFonts w:ascii="Arial LatArm" w:hAnsi="Arial LatArm"/>
                <w:color w:val="000000"/>
                <w:sz w:val="18"/>
                <w:szCs w:val="18"/>
              </w:rPr>
              <w:t xml:space="preserve"> </w:t>
            </w:r>
            <w:r w:rsidRPr="005D3E95">
              <w:rPr>
                <w:rFonts w:ascii="Calibri" w:hAnsi="Calibri" w:cs="Calibri"/>
                <w:color w:val="000000"/>
                <w:sz w:val="18"/>
                <w:szCs w:val="18"/>
              </w:rPr>
              <w:t>более</w:t>
            </w:r>
            <w:r w:rsidRPr="005D3E95">
              <w:rPr>
                <w:rFonts w:ascii="Arial LatArm" w:hAnsi="Arial LatArm"/>
                <w:color w:val="000000"/>
                <w:sz w:val="18"/>
                <w:szCs w:val="18"/>
              </w:rPr>
              <w:t xml:space="preserve"> 15%</w:t>
            </w:r>
          </w:p>
          <w:p w:rsidR="005D3E95" w:rsidRPr="005D3E95" w:rsidRDefault="005D3E95" w:rsidP="005D3E95">
            <w:pPr>
              <w:jc w:val="center"/>
              <w:rPr>
                <w:rFonts w:ascii="Arial LatArm" w:hAnsi="Arial LatArm"/>
                <w:color w:val="000000"/>
                <w:sz w:val="18"/>
                <w:szCs w:val="18"/>
              </w:rPr>
            </w:pPr>
            <w:r w:rsidRPr="005D3E95">
              <w:rPr>
                <w:rFonts w:ascii="Calibri" w:hAnsi="Calibri" w:cs="Calibri"/>
                <w:color w:val="000000"/>
                <w:sz w:val="18"/>
                <w:szCs w:val="18"/>
              </w:rPr>
              <w:t>Температура</w:t>
            </w:r>
            <w:r w:rsidRPr="005D3E95">
              <w:rPr>
                <w:rFonts w:ascii="Arial LatArm" w:hAnsi="Arial LatArm"/>
                <w:color w:val="000000"/>
                <w:sz w:val="18"/>
                <w:szCs w:val="18"/>
              </w:rPr>
              <w:t xml:space="preserve"> </w:t>
            </w:r>
            <w:r w:rsidRPr="005D3E95">
              <w:rPr>
                <w:rFonts w:ascii="Calibri" w:hAnsi="Calibri" w:cs="Calibri"/>
                <w:color w:val="000000"/>
                <w:sz w:val="18"/>
                <w:szCs w:val="18"/>
              </w:rPr>
              <w:t>эксплуатации</w:t>
            </w:r>
            <w:r w:rsidRPr="005D3E95">
              <w:rPr>
                <w:rFonts w:ascii="Arial LatArm" w:hAnsi="Arial LatArm"/>
                <w:color w:val="000000"/>
                <w:sz w:val="18"/>
                <w:szCs w:val="18"/>
              </w:rPr>
              <w:t xml:space="preserve"> </w:t>
            </w:r>
            <w:r w:rsidRPr="005D3E95">
              <w:rPr>
                <w:rFonts w:ascii="Calibri" w:hAnsi="Calibri" w:cs="Calibri"/>
                <w:color w:val="000000"/>
                <w:sz w:val="18"/>
                <w:szCs w:val="18"/>
              </w:rPr>
              <w:t>и</w:t>
            </w:r>
            <w:r w:rsidRPr="005D3E95">
              <w:rPr>
                <w:rFonts w:ascii="Arial LatArm" w:hAnsi="Arial LatArm"/>
                <w:color w:val="000000"/>
                <w:sz w:val="18"/>
                <w:szCs w:val="18"/>
              </w:rPr>
              <w:t xml:space="preserve"> </w:t>
            </w:r>
            <w:r w:rsidRPr="005D3E95">
              <w:rPr>
                <w:rFonts w:ascii="Calibri" w:hAnsi="Calibri" w:cs="Calibri"/>
                <w:color w:val="000000"/>
                <w:sz w:val="18"/>
                <w:szCs w:val="18"/>
              </w:rPr>
              <w:t>хранения</w:t>
            </w:r>
            <w:r w:rsidRPr="005D3E95">
              <w:rPr>
                <w:rFonts w:ascii="Arial LatArm" w:hAnsi="Arial LatArm"/>
                <w:color w:val="000000"/>
                <w:sz w:val="18"/>
                <w:szCs w:val="18"/>
              </w:rPr>
              <w:t xml:space="preserve">, </w:t>
            </w:r>
            <w:r w:rsidRPr="005D3E95">
              <w:rPr>
                <w:rFonts w:ascii="Arial LatArm" w:hAnsi="Arial LatArm" w:cs="Arial LatArm"/>
                <w:color w:val="000000"/>
                <w:sz w:val="18"/>
                <w:szCs w:val="18"/>
              </w:rPr>
              <w:t>°</w:t>
            </w:r>
            <w:r w:rsidRPr="005D3E95">
              <w:rPr>
                <w:rFonts w:ascii="Calibri" w:hAnsi="Calibri" w:cs="Calibri"/>
                <w:color w:val="000000"/>
                <w:sz w:val="18"/>
                <w:szCs w:val="18"/>
              </w:rPr>
              <w:t>С</w:t>
            </w:r>
            <w:r w:rsidRPr="005D3E95">
              <w:rPr>
                <w:rFonts w:ascii="Arial LatArm" w:hAnsi="Arial LatArm"/>
                <w:color w:val="000000"/>
                <w:sz w:val="18"/>
                <w:szCs w:val="18"/>
              </w:rPr>
              <w:t xml:space="preserve"> </w:t>
            </w:r>
            <w:r w:rsidRPr="005D3E95">
              <w:rPr>
                <w:rFonts w:ascii="Calibri" w:hAnsi="Calibri" w:cs="Calibri"/>
                <w:color w:val="000000"/>
                <w:sz w:val="18"/>
                <w:szCs w:val="18"/>
              </w:rPr>
              <w:t>от</w:t>
            </w:r>
            <w:r w:rsidRPr="005D3E95">
              <w:rPr>
                <w:rFonts w:ascii="Arial LatArm" w:hAnsi="Arial LatArm"/>
                <w:color w:val="000000"/>
                <w:sz w:val="18"/>
                <w:szCs w:val="18"/>
              </w:rPr>
              <w:t xml:space="preserve"> -50 </w:t>
            </w:r>
            <w:r w:rsidRPr="005D3E95">
              <w:rPr>
                <w:rFonts w:ascii="Calibri" w:hAnsi="Calibri" w:cs="Calibri"/>
                <w:color w:val="000000"/>
                <w:sz w:val="18"/>
                <w:szCs w:val="18"/>
              </w:rPr>
              <w:t>до</w:t>
            </w:r>
            <w:r w:rsidRPr="005D3E95">
              <w:rPr>
                <w:rFonts w:ascii="Arial LatArm" w:hAnsi="Arial LatArm"/>
                <w:color w:val="000000"/>
                <w:sz w:val="18"/>
                <w:szCs w:val="18"/>
              </w:rPr>
              <w:t xml:space="preserve"> +50</w:t>
            </w:r>
          </w:p>
          <w:p w:rsidR="005D3E95" w:rsidRPr="005D3E95" w:rsidRDefault="005D3E95" w:rsidP="005D3E95">
            <w:pPr>
              <w:jc w:val="center"/>
              <w:rPr>
                <w:rFonts w:ascii="Arial LatArm" w:hAnsi="Arial LatArm"/>
                <w:color w:val="000000"/>
                <w:sz w:val="18"/>
                <w:szCs w:val="18"/>
              </w:rPr>
            </w:pPr>
            <w:r w:rsidRPr="005D3E95">
              <w:rPr>
                <w:rFonts w:ascii="Calibri" w:hAnsi="Calibri" w:cs="Calibri"/>
                <w:color w:val="000000"/>
                <w:sz w:val="18"/>
                <w:szCs w:val="18"/>
              </w:rPr>
              <w:t>Масса</w:t>
            </w:r>
            <w:r w:rsidRPr="005D3E95">
              <w:rPr>
                <w:rFonts w:ascii="Arial LatArm" w:hAnsi="Arial LatArm"/>
                <w:color w:val="000000"/>
                <w:sz w:val="18"/>
                <w:szCs w:val="18"/>
              </w:rPr>
              <w:t xml:space="preserve"> </w:t>
            </w:r>
            <w:r w:rsidRPr="005D3E95">
              <w:rPr>
                <w:rFonts w:ascii="Calibri" w:hAnsi="Calibri" w:cs="Calibri"/>
                <w:color w:val="000000"/>
                <w:sz w:val="18"/>
                <w:szCs w:val="18"/>
              </w:rPr>
              <w:t>заряжаемого</w:t>
            </w:r>
            <w:r w:rsidRPr="005D3E95">
              <w:rPr>
                <w:rFonts w:ascii="Arial LatArm" w:hAnsi="Arial LatArm"/>
                <w:color w:val="000000"/>
                <w:sz w:val="18"/>
                <w:szCs w:val="18"/>
              </w:rPr>
              <w:t xml:space="preserve"> </w:t>
            </w:r>
            <w:r w:rsidRPr="005D3E95">
              <w:rPr>
                <w:rFonts w:ascii="Calibri" w:hAnsi="Calibri" w:cs="Calibri"/>
                <w:color w:val="000000"/>
                <w:sz w:val="18"/>
                <w:szCs w:val="18"/>
              </w:rPr>
              <w:t>модуля</w:t>
            </w:r>
            <w:r w:rsidRPr="005D3E95">
              <w:rPr>
                <w:rFonts w:ascii="Arial LatArm" w:hAnsi="Arial LatArm"/>
                <w:color w:val="000000"/>
                <w:sz w:val="18"/>
                <w:szCs w:val="18"/>
              </w:rPr>
              <w:t xml:space="preserve">, </w:t>
            </w:r>
            <w:r w:rsidRPr="005D3E95">
              <w:rPr>
                <w:rFonts w:ascii="Calibri" w:hAnsi="Calibri" w:cs="Calibri"/>
                <w:color w:val="000000"/>
                <w:sz w:val="18"/>
                <w:szCs w:val="18"/>
              </w:rPr>
              <w:t>не</w:t>
            </w:r>
            <w:r w:rsidRPr="005D3E95">
              <w:rPr>
                <w:rFonts w:ascii="Arial LatArm" w:hAnsi="Arial LatArm"/>
                <w:color w:val="000000"/>
                <w:sz w:val="18"/>
                <w:szCs w:val="18"/>
              </w:rPr>
              <w:t xml:space="preserve"> </w:t>
            </w:r>
            <w:r w:rsidRPr="005D3E95">
              <w:rPr>
                <w:rFonts w:ascii="Calibri" w:hAnsi="Calibri" w:cs="Calibri"/>
                <w:color w:val="000000"/>
                <w:sz w:val="18"/>
                <w:szCs w:val="18"/>
              </w:rPr>
              <w:t>более</w:t>
            </w:r>
            <w:r w:rsidRPr="005D3E95">
              <w:rPr>
                <w:rFonts w:ascii="Arial LatArm" w:hAnsi="Arial LatArm"/>
                <w:color w:val="000000"/>
                <w:sz w:val="18"/>
                <w:szCs w:val="18"/>
              </w:rPr>
              <w:t xml:space="preserve"> 8,1 </w:t>
            </w:r>
            <w:r w:rsidRPr="005D3E95">
              <w:rPr>
                <w:rFonts w:ascii="Calibri" w:hAnsi="Calibri" w:cs="Calibri"/>
                <w:color w:val="000000"/>
                <w:sz w:val="18"/>
                <w:szCs w:val="18"/>
              </w:rPr>
              <w:t>кг</w:t>
            </w:r>
            <w:r w:rsidRPr="005D3E95">
              <w:rPr>
                <w:rFonts w:ascii="Arial LatArm" w:hAnsi="Arial LatArm"/>
                <w:color w:val="000000"/>
                <w:sz w:val="18"/>
                <w:szCs w:val="18"/>
              </w:rPr>
              <w:t>.</w:t>
            </w:r>
          </w:p>
          <w:p w:rsidR="005D3E95" w:rsidRPr="00113B00" w:rsidRDefault="005D3E95" w:rsidP="005D3E95">
            <w:pPr>
              <w:jc w:val="center"/>
              <w:rPr>
                <w:rFonts w:ascii="Arial LatArm" w:hAnsi="Arial LatArm"/>
                <w:color w:val="000000"/>
                <w:sz w:val="18"/>
                <w:szCs w:val="18"/>
              </w:rPr>
            </w:pPr>
            <w:r w:rsidRPr="005D3E95">
              <w:rPr>
                <w:rFonts w:ascii="Calibri" w:hAnsi="Calibri" w:cs="Calibri"/>
                <w:color w:val="000000"/>
                <w:sz w:val="18"/>
                <w:szCs w:val="18"/>
              </w:rPr>
              <w:t>Габаритные</w:t>
            </w:r>
            <w:r w:rsidRPr="005D3E95">
              <w:rPr>
                <w:rFonts w:ascii="Arial LatArm" w:hAnsi="Arial LatArm"/>
                <w:color w:val="000000"/>
                <w:sz w:val="18"/>
                <w:szCs w:val="18"/>
              </w:rPr>
              <w:t xml:space="preserve"> </w:t>
            </w:r>
            <w:r w:rsidRPr="005D3E95">
              <w:rPr>
                <w:rFonts w:ascii="Calibri" w:hAnsi="Calibri" w:cs="Calibri"/>
                <w:color w:val="000000"/>
                <w:sz w:val="18"/>
                <w:szCs w:val="18"/>
              </w:rPr>
              <w:t>размеры</w:t>
            </w:r>
            <w:r w:rsidRPr="005D3E95">
              <w:rPr>
                <w:rFonts w:ascii="Arial LatArm" w:hAnsi="Arial LatArm"/>
                <w:color w:val="000000"/>
                <w:sz w:val="18"/>
                <w:szCs w:val="18"/>
              </w:rPr>
              <w:t xml:space="preserve"> </w:t>
            </w:r>
            <w:r w:rsidRPr="005D3E95">
              <w:rPr>
                <w:rFonts w:ascii="Calibri" w:hAnsi="Calibri" w:cs="Calibri"/>
                <w:color w:val="000000"/>
                <w:sz w:val="18"/>
                <w:szCs w:val="18"/>
              </w:rPr>
              <w:t>модуля</w:t>
            </w:r>
            <w:r w:rsidRPr="005D3E95">
              <w:rPr>
                <w:rFonts w:ascii="Arial LatArm" w:hAnsi="Arial LatArm"/>
                <w:color w:val="000000"/>
                <w:sz w:val="18"/>
                <w:szCs w:val="18"/>
              </w:rPr>
              <w:t xml:space="preserve"> (</w:t>
            </w:r>
            <w:r w:rsidRPr="005D3E95">
              <w:rPr>
                <w:rFonts w:ascii="Calibri" w:hAnsi="Calibri" w:cs="Calibri"/>
                <w:color w:val="000000"/>
                <w:sz w:val="18"/>
                <w:szCs w:val="18"/>
              </w:rPr>
              <w:t>диаметр</w:t>
            </w:r>
            <w:r w:rsidRPr="005D3E95">
              <w:rPr>
                <w:rFonts w:ascii="Arial LatArm" w:hAnsi="Arial LatArm"/>
                <w:color w:val="000000"/>
                <w:sz w:val="18"/>
                <w:szCs w:val="18"/>
              </w:rPr>
              <w:t>/</w:t>
            </w:r>
            <w:r w:rsidRPr="005D3E95">
              <w:rPr>
                <w:rFonts w:ascii="Calibri" w:hAnsi="Calibri" w:cs="Calibri"/>
                <w:color w:val="000000"/>
                <w:sz w:val="18"/>
                <w:szCs w:val="18"/>
              </w:rPr>
              <w:t>высота</w:t>
            </w:r>
            <w:r w:rsidRPr="005D3E95">
              <w:rPr>
                <w:rFonts w:ascii="Arial LatArm" w:hAnsi="Arial LatArm"/>
                <w:color w:val="000000"/>
                <w:sz w:val="18"/>
                <w:szCs w:val="18"/>
              </w:rPr>
              <w:t>) 300/172</w:t>
            </w:r>
            <w:r w:rsidRPr="005D3E95">
              <w:rPr>
                <w:rFonts w:ascii="Calibri" w:hAnsi="Calibri" w:cs="Calibri"/>
                <w:color w:val="000000"/>
                <w:sz w:val="18"/>
                <w:szCs w:val="18"/>
              </w:rPr>
              <w:t>мм</w:t>
            </w:r>
            <w:r w:rsidRPr="005D3E95">
              <w:rPr>
                <w:rFonts w:ascii="Arial LatArm" w:hAnsi="Arial LatArm"/>
                <w:color w:val="000000"/>
                <w:sz w:val="18"/>
                <w:szCs w:val="18"/>
              </w:rPr>
              <w:t xml:space="preserve">. </w:t>
            </w:r>
            <w:r w:rsidRPr="005D3E95">
              <w:rPr>
                <w:rFonts w:ascii="Arial LatArm" w:hAnsi="Arial LatArm" w:cs="Arial LatArm"/>
                <w:color w:val="000000"/>
                <w:sz w:val="18"/>
                <w:szCs w:val="18"/>
              </w:rPr>
              <w:t>Ì³·Ù³Ý</w:t>
            </w:r>
            <w:r w:rsidRPr="005D3E95">
              <w:rPr>
                <w:rFonts w:ascii="Arial LatArm" w:hAnsi="Arial LatArm"/>
                <w:color w:val="000000"/>
                <w:sz w:val="18"/>
                <w:szCs w:val="18"/>
              </w:rPr>
              <w:t xml:space="preserve"> </w:t>
            </w:r>
            <w:r w:rsidRPr="005D3E95">
              <w:rPr>
                <w:rFonts w:ascii="Arial LatArm" w:hAnsi="Arial LatArm" w:cs="Arial LatArm"/>
                <w:color w:val="000000"/>
                <w:sz w:val="18"/>
                <w:szCs w:val="18"/>
              </w:rPr>
              <w:t>¨</w:t>
            </w:r>
            <w:r w:rsidRPr="005D3E95">
              <w:rPr>
                <w:rFonts w:ascii="Arial LatArm" w:hAnsi="Arial LatArm"/>
                <w:color w:val="000000"/>
                <w:sz w:val="18"/>
                <w:szCs w:val="18"/>
              </w:rPr>
              <w:t xml:space="preserve"> </w:t>
            </w:r>
            <w:r w:rsidRPr="005D3E95">
              <w:rPr>
                <w:rFonts w:ascii="Arial LatArm" w:hAnsi="Arial LatArm" w:cs="Arial LatArm"/>
                <w:color w:val="000000"/>
                <w:sz w:val="18"/>
                <w:szCs w:val="18"/>
              </w:rPr>
              <w:t>Ñ³Ù³å³ï³ëË³ÝáõÃÛ³Ý</w:t>
            </w:r>
            <w:r w:rsidRPr="005D3E95">
              <w:rPr>
                <w:rFonts w:ascii="Arial LatArm" w:hAnsi="Arial LatArm"/>
                <w:color w:val="000000"/>
                <w:sz w:val="18"/>
                <w:szCs w:val="18"/>
              </w:rPr>
              <w:t xml:space="preserve"> </w:t>
            </w:r>
          </w:p>
          <w:p w:rsidR="005D3E95" w:rsidRPr="00113B00" w:rsidRDefault="005D3E95" w:rsidP="005D3E95">
            <w:pPr>
              <w:jc w:val="center"/>
              <w:rPr>
                <w:rFonts w:ascii="Arial LatArm" w:hAnsi="Arial LatArm"/>
                <w:color w:val="000000"/>
                <w:sz w:val="18"/>
                <w:szCs w:val="18"/>
              </w:rPr>
            </w:pPr>
          </w:p>
        </w:tc>
      </w:tr>
      <w:tr w:rsidR="005D3E95" w:rsidRPr="00113B00" w:rsidTr="004C02B4">
        <w:trPr>
          <w:trHeight w:val="4350"/>
        </w:trPr>
        <w:tc>
          <w:tcPr>
            <w:tcW w:w="2440" w:type="dxa"/>
            <w:tcBorders>
              <w:top w:val="nil"/>
              <w:left w:val="single" w:sz="4" w:space="0" w:color="auto"/>
              <w:bottom w:val="single" w:sz="4" w:space="0" w:color="auto"/>
              <w:right w:val="single" w:sz="4" w:space="0" w:color="auto"/>
            </w:tcBorders>
            <w:shd w:val="clear" w:color="auto" w:fill="auto"/>
            <w:noWrap/>
            <w:hideMark/>
          </w:tcPr>
          <w:p w:rsidR="005D3E95" w:rsidRPr="00CB4E2F" w:rsidRDefault="005D3E95" w:rsidP="005D3E95">
            <w:r w:rsidRPr="00CB4E2F">
              <w:lastRenderedPageBreak/>
              <w:t>буран осп2:</w:t>
            </w:r>
          </w:p>
        </w:tc>
        <w:tc>
          <w:tcPr>
            <w:tcW w:w="8333" w:type="dxa"/>
            <w:tcBorders>
              <w:top w:val="single" w:sz="4" w:space="0" w:color="auto"/>
              <w:left w:val="nil"/>
              <w:bottom w:val="single" w:sz="4" w:space="0" w:color="auto"/>
              <w:right w:val="single" w:sz="4" w:space="0" w:color="000000"/>
            </w:tcBorders>
            <w:shd w:val="clear" w:color="auto" w:fill="auto"/>
            <w:vAlign w:val="center"/>
            <w:hideMark/>
          </w:tcPr>
          <w:p w:rsidR="005D3E95" w:rsidRPr="00113B00" w:rsidRDefault="005D3E95" w:rsidP="005D3E95">
            <w:pPr>
              <w:jc w:val="center"/>
              <w:rPr>
                <w:rFonts w:ascii="Arial LatArm" w:hAnsi="Arial LatArm"/>
                <w:color w:val="000000"/>
                <w:sz w:val="18"/>
                <w:szCs w:val="18"/>
              </w:rPr>
            </w:pPr>
            <w:r w:rsidRPr="005D3E95">
              <w:rPr>
                <w:rFonts w:ascii="Arial" w:hAnsi="Arial" w:cs="Arial"/>
                <w:color w:val="000000"/>
                <w:sz w:val="18"/>
                <w:szCs w:val="18"/>
              </w:rPr>
              <w:t>Порошковый модуль, Защищаемый объем, м 5-8 Масса огнетушителя, не более 1,2 кг, Масса огнетушащего порошка типа АВС, кг, не менее 0,7 Температура реакции, °С (ОСП-1/ОСП-2) 100 /200 общих размеров без фиксатора (диаметр/длина), мм, не более 54/500 рабочей температуры, ° С -50 до +50 Означенная срок службы OSP составляет 5 лет.</w:t>
            </w:r>
            <w:r w:rsidRPr="00113B00">
              <w:rPr>
                <w:rFonts w:ascii="Arial LatArm" w:hAnsi="Arial LatArm"/>
                <w:color w:val="000000"/>
                <w:sz w:val="18"/>
                <w:szCs w:val="18"/>
              </w:rPr>
              <w:t>:</w:t>
            </w:r>
          </w:p>
        </w:tc>
      </w:tr>
      <w:tr w:rsidR="005D3E95" w:rsidRPr="00113B00" w:rsidTr="004C02B4">
        <w:trPr>
          <w:trHeight w:val="5580"/>
        </w:trPr>
        <w:tc>
          <w:tcPr>
            <w:tcW w:w="2440" w:type="dxa"/>
            <w:tcBorders>
              <w:top w:val="nil"/>
              <w:left w:val="single" w:sz="4" w:space="0" w:color="auto"/>
              <w:bottom w:val="single" w:sz="4" w:space="0" w:color="auto"/>
              <w:right w:val="single" w:sz="4" w:space="0" w:color="auto"/>
            </w:tcBorders>
            <w:shd w:val="clear" w:color="auto" w:fill="auto"/>
            <w:noWrap/>
            <w:hideMark/>
          </w:tcPr>
          <w:p w:rsidR="005D3E95" w:rsidRPr="00CB4E2F" w:rsidRDefault="005D3E95" w:rsidP="005D3E95">
            <w:r w:rsidRPr="00CB4E2F">
              <w:lastRenderedPageBreak/>
              <w:t>самозанятый МПП-5</w:t>
            </w:r>
          </w:p>
        </w:tc>
        <w:tc>
          <w:tcPr>
            <w:tcW w:w="8333" w:type="dxa"/>
            <w:tcBorders>
              <w:top w:val="single" w:sz="4" w:space="0" w:color="auto"/>
              <w:left w:val="nil"/>
              <w:bottom w:val="single" w:sz="4" w:space="0" w:color="auto"/>
              <w:right w:val="single" w:sz="4" w:space="0" w:color="000000"/>
            </w:tcBorders>
            <w:shd w:val="clear" w:color="auto" w:fill="auto"/>
            <w:vAlign w:val="center"/>
            <w:hideMark/>
          </w:tcPr>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Объем кузова, 2,5+-0,125л</w:t>
            </w:r>
          </w:p>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Огнетушащее вещество Порошок огнетушащий А, В, С и Е до 1000 В "Триумф АВСЕ" или аналог (0,7 кг/л)</w:t>
            </w:r>
          </w:p>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Зарядная масса огнетушителя, кг 4,5+-0,2</w:t>
            </w:r>
          </w:p>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Рабочее давление, МПа 1,4+-0,1</w:t>
            </w:r>
          </w:p>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Выходной узел Термочувствительный колбчатый распылитель с температурой срабатывания 68 °C</w:t>
            </w:r>
          </w:p>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 xml:space="preserve">  длительность подачи, не менее 1...15с</w:t>
            </w:r>
          </w:p>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Складируемая площадь, м2/объем, не более 10/26м3</w:t>
            </w:r>
          </w:p>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Остаток огнетушащего вещества после эксплуатации, не более 15%</w:t>
            </w:r>
          </w:p>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Температура эксплуатации и хранения, °С от -50 до +50</w:t>
            </w:r>
          </w:p>
          <w:p w:rsidR="005D3E95" w:rsidRPr="00113B00" w:rsidRDefault="005D3E95" w:rsidP="005D3E95">
            <w:pPr>
              <w:jc w:val="center"/>
              <w:rPr>
                <w:rFonts w:ascii="Arial LatArm" w:hAnsi="Arial LatArm"/>
                <w:color w:val="000000"/>
                <w:sz w:val="18"/>
                <w:szCs w:val="18"/>
              </w:rPr>
            </w:pPr>
            <w:r w:rsidRPr="005D3E95">
              <w:rPr>
                <w:rFonts w:ascii="Arial" w:hAnsi="Arial" w:cs="Arial"/>
                <w:color w:val="000000"/>
                <w:sz w:val="18"/>
                <w:szCs w:val="18"/>
              </w:rPr>
              <w:t>Масса заряжаемого модуля, не более 8,1 кг.</w:t>
            </w:r>
          </w:p>
        </w:tc>
      </w:tr>
      <w:tr w:rsidR="005D3E95" w:rsidRPr="00113B00" w:rsidTr="004C02B4">
        <w:trPr>
          <w:trHeight w:val="4905"/>
        </w:trPr>
        <w:tc>
          <w:tcPr>
            <w:tcW w:w="2440" w:type="dxa"/>
            <w:tcBorders>
              <w:top w:val="nil"/>
              <w:left w:val="single" w:sz="4" w:space="0" w:color="auto"/>
              <w:bottom w:val="single" w:sz="4" w:space="0" w:color="auto"/>
              <w:right w:val="single" w:sz="4" w:space="0" w:color="auto"/>
            </w:tcBorders>
            <w:shd w:val="clear" w:color="auto" w:fill="auto"/>
            <w:hideMark/>
          </w:tcPr>
          <w:p w:rsidR="005D3E95" w:rsidRPr="00CB4E2F" w:rsidRDefault="005D3E95" w:rsidP="005D3E95">
            <w:r w:rsidRPr="00CB4E2F">
              <w:lastRenderedPageBreak/>
              <w:t>автоматический огнетушитель МПП-2,5</w:t>
            </w:r>
          </w:p>
        </w:tc>
        <w:tc>
          <w:tcPr>
            <w:tcW w:w="8333" w:type="dxa"/>
            <w:tcBorders>
              <w:top w:val="single" w:sz="4" w:space="0" w:color="auto"/>
              <w:left w:val="nil"/>
              <w:bottom w:val="single" w:sz="4" w:space="0" w:color="auto"/>
              <w:right w:val="single" w:sz="4" w:space="0" w:color="000000"/>
            </w:tcBorders>
            <w:shd w:val="clear" w:color="auto" w:fill="auto"/>
            <w:vAlign w:val="center"/>
            <w:hideMark/>
          </w:tcPr>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вместимость, л 2,5+-0,125</w:t>
            </w:r>
          </w:p>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Огнетушащее вещество Порошок огнетушащий (А, В, С, Е до 1000 В) «Триумф АВСЕ» или аналог (0,7 кг/л)</w:t>
            </w:r>
          </w:p>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Зарядная масса огнетушителя: 2,3+-0,1 кг</w:t>
            </w:r>
          </w:p>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Рабочее давление, МПа 1,4+-0,1</w:t>
            </w:r>
          </w:p>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Выходной узел Термочувствительный колбчатый распылитель с температурой срабатывания 68 °C</w:t>
            </w:r>
          </w:p>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 xml:space="preserve">  длительность подачи, не менее 1...15с</w:t>
            </w:r>
          </w:p>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Защищаемая площадь, м2/объем, не более 7/16м3,</w:t>
            </w:r>
          </w:p>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Остаток огнетушащего вещества после эксплуатации, не более 15 %,</w:t>
            </w:r>
          </w:p>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Температура эксплуатации и хранения, °С от -50 до +50</w:t>
            </w:r>
          </w:p>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Масса заряжаемого модуля, не более 3,0 кг,</w:t>
            </w:r>
          </w:p>
          <w:p w:rsidR="005D3E95" w:rsidRPr="00113B00" w:rsidRDefault="005D3E95" w:rsidP="005D3E95">
            <w:pPr>
              <w:jc w:val="center"/>
              <w:rPr>
                <w:rFonts w:ascii="Arial LatArm" w:hAnsi="Arial LatArm"/>
                <w:color w:val="000000"/>
                <w:sz w:val="18"/>
                <w:szCs w:val="18"/>
              </w:rPr>
            </w:pPr>
            <w:r w:rsidRPr="005D3E95">
              <w:rPr>
                <w:rFonts w:ascii="Arial" w:hAnsi="Arial" w:cs="Arial"/>
                <w:color w:val="000000"/>
                <w:sz w:val="18"/>
                <w:szCs w:val="18"/>
              </w:rPr>
              <w:t>Габаритные размеры модуля (диаметр/высота), 172/210мм,</w:t>
            </w:r>
          </w:p>
        </w:tc>
      </w:tr>
      <w:tr w:rsidR="005D3E95" w:rsidRPr="00113B00" w:rsidTr="004C02B4">
        <w:trPr>
          <w:trHeight w:val="1829"/>
        </w:trPr>
        <w:tc>
          <w:tcPr>
            <w:tcW w:w="2440" w:type="dxa"/>
            <w:tcBorders>
              <w:top w:val="nil"/>
              <w:left w:val="single" w:sz="4" w:space="0" w:color="auto"/>
              <w:bottom w:val="single" w:sz="4" w:space="0" w:color="auto"/>
              <w:right w:val="single" w:sz="4" w:space="0" w:color="auto"/>
            </w:tcBorders>
            <w:shd w:val="clear" w:color="auto" w:fill="auto"/>
            <w:noWrap/>
            <w:hideMark/>
          </w:tcPr>
          <w:p w:rsidR="005D3E95" w:rsidRPr="00CB4E2F" w:rsidRDefault="005D3E95" w:rsidP="005D3E95">
            <w:r w:rsidRPr="00CB4E2F">
              <w:t>пожарный шланг 50</w:t>
            </w:r>
          </w:p>
        </w:tc>
        <w:tc>
          <w:tcPr>
            <w:tcW w:w="8333"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5D3E95" w:rsidRPr="005D3E95" w:rsidRDefault="005D3E95" w:rsidP="005D3E95">
            <w:pPr>
              <w:jc w:val="center"/>
              <w:rPr>
                <w:rFonts w:ascii="Calibri" w:hAnsi="Calibri" w:cs="Calibri"/>
                <w:color w:val="000000"/>
                <w:sz w:val="18"/>
                <w:szCs w:val="18"/>
              </w:rPr>
            </w:pPr>
            <w:r w:rsidRPr="005D3E95">
              <w:rPr>
                <w:rFonts w:ascii="Calibri" w:hAnsi="Calibri" w:cs="Calibri"/>
                <w:color w:val="000000"/>
                <w:sz w:val="18"/>
                <w:szCs w:val="18"/>
              </w:rPr>
              <w:t>Тип РПМ(В)-1,6Мпа-УХЛ-ИМ или аналогичный 51-мм огнестрельное напорное орудие. Сталь предназначена для отделки топок. Концы трубки крепятся к манекенам ГР-50. Внешняя часть соломинки изготовлена ​​из синтетического волоса. Ручки снабжены резиновым уплотнителем. Внутренняя часть трубки должна быть покрыта резиной. Диаметр лезвия 51+/-2мм. Длина каждого звена 20+/-1,0 метра.</w:t>
            </w:r>
          </w:p>
          <w:p w:rsidR="005D3E95" w:rsidRPr="005D3E95" w:rsidRDefault="005D3E95" w:rsidP="005D3E95">
            <w:pPr>
              <w:jc w:val="center"/>
              <w:rPr>
                <w:rFonts w:ascii="Calibri" w:hAnsi="Calibri" w:cs="Calibri"/>
                <w:color w:val="000000"/>
                <w:sz w:val="18"/>
                <w:szCs w:val="18"/>
              </w:rPr>
            </w:pPr>
            <w:r w:rsidRPr="005D3E95">
              <w:rPr>
                <w:rFonts w:ascii="Calibri" w:hAnsi="Calibri" w:cs="Calibri"/>
                <w:color w:val="000000"/>
                <w:sz w:val="18"/>
                <w:szCs w:val="18"/>
              </w:rPr>
              <w:t>ГОСТ Р 51049-2008.</w:t>
            </w:r>
          </w:p>
          <w:p w:rsidR="005D3E95" w:rsidRPr="005D3E95" w:rsidRDefault="005D3E95" w:rsidP="005D3E95">
            <w:pPr>
              <w:jc w:val="center"/>
              <w:rPr>
                <w:rFonts w:ascii="Calibri" w:hAnsi="Calibri" w:cs="Calibri"/>
                <w:color w:val="000000"/>
                <w:sz w:val="18"/>
                <w:szCs w:val="18"/>
              </w:rPr>
            </w:pPr>
            <w:r w:rsidRPr="005D3E95">
              <w:rPr>
                <w:rFonts w:ascii="Calibri" w:hAnsi="Calibri" w:cs="Calibri"/>
                <w:color w:val="000000"/>
                <w:sz w:val="18"/>
                <w:szCs w:val="18"/>
              </w:rPr>
              <w:t>Рабочее давление: не менее 16 Мт/ч (1,6 МПа).</w:t>
            </w:r>
          </w:p>
          <w:p w:rsidR="005D3E95" w:rsidRPr="005D3E95" w:rsidRDefault="005D3E95" w:rsidP="005D3E95">
            <w:pPr>
              <w:jc w:val="center"/>
              <w:rPr>
                <w:rFonts w:ascii="Calibri" w:hAnsi="Calibri" w:cs="Calibri"/>
                <w:color w:val="000000"/>
                <w:sz w:val="18"/>
                <w:szCs w:val="18"/>
              </w:rPr>
            </w:pPr>
            <w:r w:rsidRPr="005D3E95">
              <w:rPr>
                <w:rFonts w:ascii="Calibri" w:hAnsi="Calibri" w:cs="Calibri"/>
                <w:color w:val="000000"/>
                <w:sz w:val="18"/>
                <w:szCs w:val="18"/>
              </w:rPr>
              <w:t>Давление разрыва: не менее 35 МПа (3,5 МПа).</w:t>
            </w:r>
          </w:p>
          <w:p w:rsidR="005D3E95" w:rsidRPr="005D3E95" w:rsidRDefault="005D3E95" w:rsidP="005D3E95">
            <w:pPr>
              <w:jc w:val="center"/>
              <w:rPr>
                <w:rFonts w:ascii="Calibri" w:hAnsi="Calibri" w:cs="Calibri"/>
                <w:color w:val="000000"/>
                <w:sz w:val="18"/>
                <w:szCs w:val="18"/>
              </w:rPr>
            </w:pPr>
            <w:r w:rsidRPr="005D3E95">
              <w:rPr>
                <w:rFonts w:ascii="Calibri" w:hAnsi="Calibri" w:cs="Calibri"/>
                <w:color w:val="000000"/>
                <w:sz w:val="18"/>
                <w:szCs w:val="18"/>
              </w:rPr>
              <w:t>Стойкость при контакте с огнем при 3000 С - не менее 30 градусов.</w:t>
            </w:r>
          </w:p>
          <w:p w:rsidR="005D3E95" w:rsidRPr="005D3E95" w:rsidRDefault="005D3E95" w:rsidP="005D3E95">
            <w:pPr>
              <w:jc w:val="center"/>
              <w:rPr>
                <w:rFonts w:ascii="Calibri" w:hAnsi="Calibri" w:cs="Calibri"/>
                <w:color w:val="000000"/>
                <w:sz w:val="18"/>
                <w:szCs w:val="18"/>
              </w:rPr>
            </w:pPr>
            <w:r w:rsidRPr="005D3E95">
              <w:rPr>
                <w:rFonts w:ascii="Calibri" w:hAnsi="Calibri" w:cs="Calibri"/>
                <w:color w:val="000000"/>
                <w:sz w:val="18"/>
                <w:szCs w:val="18"/>
              </w:rPr>
              <w:t>Стойкость при контакте с абразивной поверхностью: не менее 200 циклов.</w:t>
            </w:r>
          </w:p>
          <w:p w:rsidR="005D3E95" w:rsidRPr="00113B00" w:rsidRDefault="005D3E95" w:rsidP="005D3E95">
            <w:pPr>
              <w:jc w:val="center"/>
              <w:rPr>
                <w:rFonts w:ascii="Arial LatArm" w:hAnsi="Arial LatArm"/>
                <w:color w:val="000000"/>
                <w:sz w:val="18"/>
                <w:szCs w:val="18"/>
              </w:rPr>
            </w:pPr>
            <w:r w:rsidRPr="005D3E95">
              <w:rPr>
                <w:rFonts w:ascii="Calibri" w:hAnsi="Calibri" w:cs="Calibri"/>
                <w:color w:val="000000"/>
                <w:sz w:val="18"/>
                <w:szCs w:val="18"/>
              </w:rPr>
              <w:t>Упаковка и маркировка в соответствии с производителем.</w:t>
            </w:r>
          </w:p>
        </w:tc>
      </w:tr>
      <w:tr w:rsidR="005D3E95" w:rsidRPr="00113B00" w:rsidTr="004C02B4">
        <w:trPr>
          <w:trHeight w:val="1516"/>
        </w:trPr>
        <w:tc>
          <w:tcPr>
            <w:tcW w:w="2440" w:type="dxa"/>
            <w:tcBorders>
              <w:top w:val="nil"/>
              <w:left w:val="single" w:sz="4" w:space="0" w:color="auto"/>
              <w:bottom w:val="single" w:sz="4" w:space="0" w:color="auto"/>
              <w:right w:val="single" w:sz="4" w:space="0" w:color="auto"/>
            </w:tcBorders>
            <w:shd w:val="clear" w:color="auto" w:fill="auto"/>
            <w:noWrap/>
            <w:hideMark/>
          </w:tcPr>
          <w:p w:rsidR="005D3E95" w:rsidRPr="00CB4E2F" w:rsidRDefault="005D3E95" w:rsidP="005D3E95">
            <w:r w:rsidRPr="00CB4E2F">
              <w:t>пожарный гидрант 50</w:t>
            </w:r>
          </w:p>
        </w:tc>
        <w:tc>
          <w:tcPr>
            <w:tcW w:w="8333" w:type="dxa"/>
            <w:vMerge/>
            <w:tcBorders>
              <w:top w:val="nil"/>
              <w:left w:val="single" w:sz="4" w:space="0" w:color="auto"/>
              <w:bottom w:val="single" w:sz="4" w:space="0" w:color="auto"/>
              <w:right w:val="single" w:sz="4" w:space="0" w:color="auto"/>
            </w:tcBorders>
            <w:vAlign w:val="center"/>
            <w:hideMark/>
          </w:tcPr>
          <w:p w:rsidR="005D3E95" w:rsidRPr="00113B00" w:rsidRDefault="005D3E95" w:rsidP="005D3E95">
            <w:pPr>
              <w:rPr>
                <w:rFonts w:ascii="Arial LatArm" w:hAnsi="Arial LatArm"/>
                <w:color w:val="000000"/>
                <w:sz w:val="18"/>
                <w:szCs w:val="18"/>
              </w:rPr>
            </w:pPr>
          </w:p>
        </w:tc>
      </w:tr>
      <w:tr w:rsidR="005D3E95" w:rsidRPr="00113B00" w:rsidTr="004C02B4">
        <w:trPr>
          <w:trHeight w:val="171"/>
        </w:trPr>
        <w:tc>
          <w:tcPr>
            <w:tcW w:w="2440" w:type="dxa"/>
            <w:tcBorders>
              <w:top w:val="nil"/>
              <w:left w:val="single" w:sz="4" w:space="0" w:color="auto"/>
              <w:bottom w:val="single" w:sz="4" w:space="0" w:color="auto"/>
              <w:right w:val="single" w:sz="4" w:space="0" w:color="auto"/>
            </w:tcBorders>
            <w:shd w:val="clear" w:color="auto" w:fill="auto"/>
            <w:noWrap/>
            <w:hideMark/>
          </w:tcPr>
          <w:p w:rsidR="005D3E95" w:rsidRPr="00CB4E2F" w:rsidRDefault="005D3E95" w:rsidP="005D3E95">
            <w:r w:rsidRPr="00CB4E2F">
              <w:t>пожарный гидрант 50</w:t>
            </w:r>
          </w:p>
        </w:tc>
        <w:tc>
          <w:tcPr>
            <w:tcW w:w="8333" w:type="dxa"/>
            <w:tcBorders>
              <w:top w:val="single" w:sz="4" w:space="0" w:color="auto"/>
              <w:left w:val="nil"/>
              <w:bottom w:val="single" w:sz="4" w:space="0" w:color="auto"/>
              <w:right w:val="single" w:sz="4" w:space="0" w:color="000000"/>
            </w:tcBorders>
            <w:shd w:val="clear" w:color="auto" w:fill="auto"/>
            <w:vAlign w:val="center"/>
            <w:hideMark/>
          </w:tcPr>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Номинальный переход соединительной головки, мм 50</w:t>
            </w:r>
          </w:p>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Головки соединительные ГМ-50, ГЦ-50</w:t>
            </w:r>
          </w:p>
          <w:p w:rsidR="005D3E95" w:rsidRPr="00113B00" w:rsidRDefault="005D3E95" w:rsidP="005D3E95">
            <w:pPr>
              <w:jc w:val="center"/>
              <w:rPr>
                <w:rFonts w:ascii="Arial LatArm" w:hAnsi="Arial LatArm"/>
                <w:color w:val="000000"/>
                <w:sz w:val="18"/>
                <w:szCs w:val="18"/>
              </w:rPr>
            </w:pPr>
            <w:r w:rsidRPr="005D3E95">
              <w:rPr>
                <w:rFonts w:ascii="Arial" w:hAnsi="Arial" w:cs="Arial"/>
                <w:color w:val="000000"/>
                <w:sz w:val="18"/>
                <w:szCs w:val="18"/>
              </w:rPr>
              <w:t>Рабочее давление, МПа 1,6</w:t>
            </w:r>
            <w:r w:rsidRPr="00113B00">
              <w:rPr>
                <w:rFonts w:ascii="Arial" w:hAnsi="Arial" w:cs="Arial"/>
                <w:color w:val="000000"/>
                <w:sz w:val="18"/>
                <w:szCs w:val="18"/>
              </w:rPr>
              <w:t>Ներքին</w:t>
            </w:r>
            <w:r w:rsidRPr="00113B00">
              <w:rPr>
                <w:rFonts w:ascii="Arial LatArm" w:hAnsi="Arial LatArm"/>
                <w:color w:val="000000"/>
                <w:sz w:val="18"/>
                <w:szCs w:val="18"/>
              </w:rPr>
              <w:t xml:space="preserve"> </w:t>
            </w:r>
            <w:r w:rsidRPr="00113B00">
              <w:rPr>
                <w:rFonts w:ascii="Arial" w:hAnsi="Arial" w:cs="Arial"/>
                <w:color w:val="000000"/>
                <w:sz w:val="18"/>
                <w:szCs w:val="18"/>
              </w:rPr>
              <w:t>տրամագիծը</w:t>
            </w:r>
            <w:r w:rsidRPr="00113B00">
              <w:rPr>
                <w:rFonts w:ascii="Arial LatArm" w:hAnsi="Arial LatArm"/>
                <w:color w:val="000000"/>
                <w:sz w:val="18"/>
                <w:szCs w:val="18"/>
              </w:rPr>
              <w:t xml:space="preserve">, </w:t>
            </w:r>
            <w:r w:rsidRPr="00113B00">
              <w:rPr>
                <w:rFonts w:ascii="Arial" w:hAnsi="Arial" w:cs="Arial"/>
                <w:color w:val="000000"/>
                <w:sz w:val="18"/>
                <w:szCs w:val="18"/>
              </w:rPr>
              <w:t>մմ</w:t>
            </w:r>
            <w:r w:rsidRPr="00113B00">
              <w:rPr>
                <w:rFonts w:ascii="Arial LatArm" w:hAnsi="Arial LatArm"/>
                <w:color w:val="000000"/>
                <w:sz w:val="18"/>
                <w:szCs w:val="18"/>
              </w:rPr>
              <w:t xml:space="preserve"> 42</w:t>
            </w:r>
            <w:r w:rsidRPr="00113B00">
              <w:rPr>
                <w:rFonts w:ascii="Arial LatArm" w:hAnsi="Arial LatArm"/>
                <w:color w:val="000000"/>
                <w:sz w:val="18"/>
                <w:szCs w:val="18"/>
              </w:rPr>
              <w:br/>
            </w:r>
            <w:r w:rsidRPr="00113B00">
              <w:rPr>
                <w:rFonts w:ascii="Arial" w:hAnsi="Arial" w:cs="Arial"/>
                <w:color w:val="000000"/>
                <w:sz w:val="18"/>
                <w:szCs w:val="18"/>
              </w:rPr>
              <w:lastRenderedPageBreak/>
              <w:t>Տրամագիծը</w:t>
            </w:r>
            <w:r w:rsidRPr="00113B00">
              <w:rPr>
                <w:rFonts w:ascii="Arial LatArm" w:hAnsi="Arial LatArm"/>
                <w:color w:val="000000"/>
                <w:sz w:val="18"/>
                <w:szCs w:val="18"/>
              </w:rPr>
              <w:t xml:space="preserve"> </w:t>
            </w:r>
            <w:r w:rsidRPr="00113B00">
              <w:rPr>
                <w:rFonts w:ascii="Arial" w:hAnsi="Arial" w:cs="Arial"/>
                <w:color w:val="000000"/>
                <w:sz w:val="18"/>
                <w:szCs w:val="18"/>
              </w:rPr>
              <w:t>մմ</w:t>
            </w:r>
            <w:r w:rsidRPr="00113B00">
              <w:rPr>
                <w:rFonts w:ascii="Arial LatArm" w:hAnsi="Arial LatArm"/>
                <w:color w:val="000000"/>
                <w:sz w:val="18"/>
                <w:szCs w:val="18"/>
              </w:rPr>
              <w:t xml:space="preserve"> 106</w:t>
            </w:r>
          </w:p>
        </w:tc>
      </w:tr>
      <w:tr w:rsidR="005D3E95" w:rsidRPr="00113B00" w:rsidTr="004C02B4">
        <w:trPr>
          <w:trHeight w:val="3178"/>
        </w:trPr>
        <w:tc>
          <w:tcPr>
            <w:tcW w:w="2440" w:type="dxa"/>
            <w:tcBorders>
              <w:top w:val="nil"/>
              <w:left w:val="single" w:sz="4" w:space="0" w:color="auto"/>
              <w:bottom w:val="single" w:sz="4" w:space="0" w:color="auto"/>
              <w:right w:val="single" w:sz="4" w:space="0" w:color="auto"/>
            </w:tcBorders>
            <w:shd w:val="clear" w:color="auto" w:fill="auto"/>
            <w:noWrap/>
            <w:hideMark/>
          </w:tcPr>
          <w:p w:rsidR="005D3E95" w:rsidRPr="00CB4E2F" w:rsidRDefault="005D3E95" w:rsidP="005D3E95">
            <w:r w:rsidRPr="00CB4E2F">
              <w:lastRenderedPageBreak/>
              <w:t>рог</w:t>
            </w:r>
          </w:p>
        </w:tc>
        <w:tc>
          <w:tcPr>
            <w:tcW w:w="8333" w:type="dxa"/>
            <w:tcBorders>
              <w:top w:val="single" w:sz="4" w:space="0" w:color="auto"/>
              <w:left w:val="nil"/>
              <w:bottom w:val="single" w:sz="4" w:space="0" w:color="auto"/>
              <w:right w:val="single" w:sz="4" w:space="0" w:color="000000"/>
            </w:tcBorders>
            <w:shd w:val="clear" w:color="auto" w:fill="auto"/>
            <w:vAlign w:val="center"/>
            <w:hideMark/>
          </w:tcPr>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Напряжение питания, В 10 - 13,8</w:t>
            </w:r>
          </w:p>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Ток потребления светоизлучателя, мА, не более 10</w:t>
            </w:r>
          </w:p>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Ток звукового потребления, мА, не более 35</w:t>
            </w:r>
          </w:p>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Уровень звукового давления, дБ, не менее 100</w:t>
            </w:r>
          </w:p>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Частота звукового сигнала, Гц от 2000 до 4000</w:t>
            </w:r>
          </w:p>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Степень защиты корпуса IP41</w:t>
            </w:r>
          </w:p>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Масса, не более 0,09 кг,</w:t>
            </w:r>
          </w:p>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Ширина, не более 88 мм,</w:t>
            </w:r>
          </w:p>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Высота, не более 87 мм,</w:t>
            </w:r>
          </w:p>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Глубина, не более 44 мм,</w:t>
            </w:r>
          </w:p>
          <w:p w:rsidR="005D3E95" w:rsidRPr="00113B00" w:rsidRDefault="005D3E95" w:rsidP="005D3E95">
            <w:pPr>
              <w:jc w:val="center"/>
              <w:rPr>
                <w:rFonts w:ascii="Arial LatArm" w:hAnsi="Arial LatArm"/>
                <w:color w:val="000000"/>
                <w:sz w:val="18"/>
                <w:szCs w:val="18"/>
              </w:rPr>
            </w:pPr>
            <w:r w:rsidRPr="005D3E95">
              <w:rPr>
                <w:rFonts w:ascii="Arial" w:hAnsi="Arial" w:cs="Arial"/>
                <w:color w:val="000000"/>
                <w:sz w:val="18"/>
                <w:szCs w:val="18"/>
              </w:rPr>
              <w:t xml:space="preserve">, </w:t>
            </w:r>
          </w:p>
          <w:p w:rsidR="005D3E95" w:rsidRPr="00113B00" w:rsidRDefault="005D3E95" w:rsidP="005D3E95">
            <w:pPr>
              <w:jc w:val="center"/>
              <w:rPr>
                <w:rFonts w:ascii="Arial LatArm" w:hAnsi="Arial LatArm"/>
                <w:color w:val="000000"/>
                <w:sz w:val="18"/>
                <w:szCs w:val="18"/>
              </w:rPr>
            </w:pPr>
          </w:p>
        </w:tc>
      </w:tr>
      <w:tr w:rsidR="005D3E95" w:rsidRPr="00113B00" w:rsidTr="004C02B4">
        <w:trPr>
          <w:trHeight w:val="1826"/>
        </w:trPr>
        <w:tc>
          <w:tcPr>
            <w:tcW w:w="2440" w:type="dxa"/>
            <w:tcBorders>
              <w:top w:val="nil"/>
              <w:left w:val="single" w:sz="4" w:space="0" w:color="auto"/>
              <w:bottom w:val="single" w:sz="4" w:space="0" w:color="auto"/>
              <w:right w:val="single" w:sz="4" w:space="0" w:color="auto"/>
            </w:tcBorders>
            <w:shd w:val="clear" w:color="auto" w:fill="auto"/>
            <w:noWrap/>
            <w:hideMark/>
          </w:tcPr>
          <w:p w:rsidR="005D3E95" w:rsidRPr="00CB4E2F" w:rsidRDefault="005D3E95" w:rsidP="005D3E95">
            <w:r w:rsidRPr="00CB4E2F">
              <w:t>знак рукой</w:t>
            </w:r>
          </w:p>
        </w:tc>
        <w:tc>
          <w:tcPr>
            <w:tcW w:w="8333" w:type="dxa"/>
            <w:tcBorders>
              <w:top w:val="single" w:sz="4" w:space="0" w:color="auto"/>
              <w:left w:val="nil"/>
              <w:bottom w:val="single" w:sz="4" w:space="0" w:color="auto"/>
              <w:right w:val="single" w:sz="4" w:space="0" w:color="000000"/>
            </w:tcBorders>
            <w:shd w:val="clear" w:color="auto" w:fill="auto"/>
            <w:vAlign w:val="center"/>
            <w:hideMark/>
          </w:tcPr>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Гарантийный срок, не более 24 месяцев,</w:t>
            </w:r>
          </w:p>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Средний срок службы 10 лет</w:t>
            </w:r>
          </w:p>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Диапазон рабочих температур, °С от -45 до +55</w:t>
            </w:r>
          </w:p>
          <w:p w:rsidR="005D3E95" w:rsidRPr="00113B00" w:rsidRDefault="005D3E95" w:rsidP="005D3E95">
            <w:pPr>
              <w:jc w:val="center"/>
              <w:rPr>
                <w:rFonts w:ascii="Arial LatArm" w:hAnsi="Arial LatArm"/>
                <w:color w:val="000000"/>
                <w:sz w:val="18"/>
                <w:szCs w:val="18"/>
              </w:rPr>
            </w:pPr>
            <w:r w:rsidRPr="005D3E95">
              <w:rPr>
                <w:rFonts w:ascii="Arial" w:hAnsi="Arial" w:cs="Arial"/>
                <w:color w:val="000000"/>
                <w:sz w:val="18"/>
                <w:szCs w:val="18"/>
              </w:rPr>
              <w:t>Напряжение питания, В от 9 до 30 Потребляемый ток в дежурном режиме, не более 50 мкА Внутреннее сопротивление в режиме «пожар», не более 500 Ом, срабатывающее нажатием кнопки Н, не менее 25 Степень защиты корпуса IP41 Масса, не более 150 г, Ширина, не более 85 мм, Высота, не более 88 мм, Глубина, не более 43 мм, Гарантийный срок, не более 24 мес</w:t>
            </w:r>
          </w:p>
        </w:tc>
      </w:tr>
      <w:tr w:rsidR="005D3E95" w:rsidRPr="00113B00" w:rsidTr="004C02B4">
        <w:trPr>
          <w:trHeight w:val="1826"/>
        </w:trPr>
        <w:tc>
          <w:tcPr>
            <w:tcW w:w="2440" w:type="dxa"/>
            <w:tcBorders>
              <w:top w:val="nil"/>
              <w:left w:val="single" w:sz="4" w:space="0" w:color="auto"/>
              <w:bottom w:val="single" w:sz="4" w:space="0" w:color="auto"/>
              <w:right w:val="single" w:sz="4" w:space="0" w:color="auto"/>
            </w:tcBorders>
            <w:shd w:val="clear" w:color="auto" w:fill="auto"/>
            <w:noWrap/>
            <w:hideMark/>
          </w:tcPr>
          <w:p w:rsidR="005D3E95" w:rsidRPr="00CB4E2F" w:rsidRDefault="005D3E95" w:rsidP="005D3E95">
            <w:r w:rsidRPr="00CB4E2F">
              <w:t>кабель</w:t>
            </w:r>
          </w:p>
        </w:tc>
        <w:tc>
          <w:tcPr>
            <w:tcW w:w="8333" w:type="dxa"/>
            <w:tcBorders>
              <w:top w:val="single" w:sz="4" w:space="0" w:color="auto"/>
              <w:left w:val="nil"/>
              <w:bottom w:val="single" w:sz="4" w:space="0" w:color="auto"/>
              <w:right w:val="single" w:sz="4" w:space="0" w:color="000000"/>
            </w:tcBorders>
            <w:shd w:val="clear" w:color="auto" w:fill="auto"/>
            <w:vAlign w:val="center"/>
            <w:hideMark/>
          </w:tcPr>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Средний срок службы 10 лет, Диапазон рабочих температур, °С -40 + 60:</w:t>
            </w:r>
          </w:p>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Кабель огнестойкий, КСРВнг(А)-FRLS 1х2х0,80 огнестойкий кабель имеет 2 жилы диаметром 0,8 мм (сечением 0,5 кв.мм). Предназначен для групповой внутренней стационарной прокладки, в том числе: в составе пожаробезопасной кабельной линии.</w:t>
            </w:r>
          </w:p>
          <w:p w:rsidR="005D3E95" w:rsidRPr="00113B00" w:rsidRDefault="005D3E95" w:rsidP="005D3E95">
            <w:pPr>
              <w:jc w:val="center"/>
              <w:rPr>
                <w:rFonts w:ascii="Arial LatArm" w:hAnsi="Arial LatArm"/>
                <w:color w:val="000000"/>
                <w:sz w:val="18"/>
                <w:szCs w:val="18"/>
              </w:rPr>
            </w:pPr>
            <w:r w:rsidRPr="005D3E95">
              <w:rPr>
                <w:rFonts w:ascii="Arial" w:hAnsi="Arial" w:cs="Arial"/>
                <w:color w:val="000000"/>
                <w:sz w:val="18"/>
                <w:szCs w:val="18"/>
              </w:rPr>
              <w:t>Кабель устойчив к относительной влажности до 98% при температуре до 35С.</w:t>
            </w:r>
          </w:p>
        </w:tc>
      </w:tr>
      <w:tr w:rsidR="005D3E95" w:rsidRPr="00113B00" w:rsidTr="004C02B4">
        <w:trPr>
          <w:trHeight w:val="3000"/>
        </w:trPr>
        <w:tc>
          <w:tcPr>
            <w:tcW w:w="2440" w:type="dxa"/>
            <w:tcBorders>
              <w:top w:val="nil"/>
              <w:left w:val="single" w:sz="4" w:space="0" w:color="auto"/>
              <w:bottom w:val="single" w:sz="4" w:space="0" w:color="auto"/>
              <w:right w:val="single" w:sz="4" w:space="0" w:color="auto"/>
            </w:tcBorders>
            <w:shd w:val="clear" w:color="auto" w:fill="auto"/>
            <w:noWrap/>
            <w:hideMark/>
          </w:tcPr>
          <w:p w:rsidR="005D3E95" w:rsidRPr="00CB4E2F" w:rsidRDefault="005D3E95" w:rsidP="005D3E95">
            <w:r w:rsidRPr="00CB4E2F">
              <w:lastRenderedPageBreak/>
              <w:t>кабель</w:t>
            </w:r>
          </w:p>
        </w:tc>
        <w:tc>
          <w:tcPr>
            <w:tcW w:w="8333" w:type="dxa"/>
            <w:tcBorders>
              <w:top w:val="single" w:sz="4" w:space="0" w:color="auto"/>
              <w:left w:val="nil"/>
              <w:bottom w:val="single" w:sz="4" w:space="0" w:color="auto"/>
              <w:right w:val="single" w:sz="4" w:space="0" w:color="000000"/>
            </w:tcBorders>
            <w:shd w:val="clear" w:color="auto" w:fill="auto"/>
            <w:vAlign w:val="center"/>
            <w:hideMark/>
          </w:tcPr>
          <w:p w:rsidR="005D3E95" w:rsidRPr="005D3E95" w:rsidRDefault="005D3E95" w:rsidP="005D3E95">
            <w:pPr>
              <w:jc w:val="center"/>
              <w:rPr>
                <w:rFonts w:ascii="Arial" w:hAnsi="Arial" w:cs="Arial"/>
                <w:color w:val="000000"/>
                <w:sz w:val="18"/>
                <w:szCs w:val="18"/>
              </w:rPr>
            </w:pPr>
            <w:r w:rsidRPr="005D3E95">
              <w:rPr>
                <w:rFonts w:ascii="Arial" w:hAnsi="Arial" w:cs="Arial"/>
                <w:color w:val="000000"/>
                <w:sz w:val="18"/>
                <w:szCs w:val="18"/>
              </w:rPr>
              <w:t>Кабель огнестойкий, КСРВнг(А)-FRLS 1х2х0,50 огнестойкий кабель имеет 2 жилы диаметром 0,5 мм (сечением 0,5 кв.мм). Предназначен для групповой внутренней стационарной прокладки, в том числе: в составе пожаробезопасной кабельной линии.</w:t>
            </w:r>
          </w:p>
          <w:p w:rsidR="005D3E95" w:rsidRPr="00113B00" w:rsidRDefault="005D3E95" w:rsidP="005D3E95">
            <w:pPr>
              <w:jc w:val="center"/>
              <w:rPr>
                <w:rFonts w:ascii="Arial LatArm" w:hAnsi="Arial LatArm"/>
                <w:color w:val="000000"/>
                <w:sz w:val="18"/>
                <w:szCs w:val="18"/>
              </w:rPr>
            </w:pPr>
            <w:r w:rsidRPr="005D3E95">
              <w:rPr>
                <w:rFonts w:ascii="Arial" w:hAnsi="Arial" w:cs="Arial"/>
                <w:color w:val="000000"/>
                <w:sz w:val="18"/>
                <w:szCs w:val="18"/>
              </w:rPr>
              <w:t>Кабель устойчив к относительной влажности до 98% при температуре до 35С.</w:t>
            </w:r>
          </w:p>
        </w:tc>
      </w:tr>
      <w:tr w:rsidR="005D3E95" w:rsidRPr="00113B00" w:rsidTr="004C02B4">
        <w:trPr>
          <w:trHeight w:val="6135"/>
        </w:trPr>
        <w:tc>
          <w:tcPr>
            <w:tcW w:w="2440" w:type="dxa"/>
            <w:tcBorders>
              <w:top w:val="nil"/>
              <w:left w:val="single" w:sz="4" w:space="0" w:color="auto"/>
              <w:bottom w:val="single" w:sz="4" w:space="0" w:color="auto"/>
              <w:right w:val="single" w:sz="4" w:space="0" w:color="auto"/>
            </w:tcBorders>
            <w:shd w:val="clear" w:color="auto" w:fill="auto"/>
            <w:hideMark/>
          </w:tcPr>
          <w:p w:rsidR="005D3E95" w:rsidRPr="00CB4E2F" w:rsidRDefault="005D3E95" w:rsidP="005D3E95">
            <w:r w:rsidRPr="00CB4E2F">
              <w:lastRenderedPageBreak/>
              <w:t>бесперебойный источник питания</w:t>
            </w:r>
          </w:p>
        </w:tc>
        <w:tc>
          <w:tcPr>
            <w:tcW w:w="8333" w:type="dxa"/>
            <w:tcBorders>
              <w:top w:val="single" w:sz="4" w:space="0" w:color="auto"/>
              <w:left w:val="nil"/>
              <w:bottom w:val="single" w:sz="4" w:space="0" w:color="auto"/>
              <w:right w:val="single" w:sz="4" w:space="0" w:color="000000"/>
            </w:tcBorders>
            <w:shd w:val="clear" w:color="auto" w:fill="auto"/>
            <w:vAlign w:val="center"/>
            <w:hideMark/>
          </w:tcPr>
          <w:p w:rsidR="005D3E95" w:rsidRPr="00113B00" w:rsidRDefault="005D3E95" w:rsidP="005D3E95">
            <w:pPr>
              <w:jc w:val="center"/>
              <w:rPr>
                <w:rFonts w:ascii="Arial LatArm" w:hAnsi="Arial LatArm"/>
                <w:color w:val="000000"/>
                <w:sz w:val="18"/>
                <w:szCs w:val="18"/>
              </w:rPr>
            </w:pPr>
            <w:r w:rsidRPr="00113B00">
              <w:rPr>
                <w:rFonts w:ascii="Arial" w:hAnsi="Arial" w:cs="Arial"/>
                <w:color w:val="000000"/>
                <w:sz w:val="18"/>
                <w:szCs w:val="18"/>
              </w:rPr>
              <w:t>Նախատեսված</w:t>
            </w:r>
            <w:r w:rsidRPr="00113B00">
              <w:rPr>
                <w:rFonts w:ascii="Arial LatArm" w:hAnsi="Arial LatArm"/>
                <w:color w:val="000000"/>
                <w:sz w:val="18"/>
                <w:szCs w:val="18"/>
              </w:rPr>
              <w:t xml:space="preserve"> </w:t>
            </w:r>
            <w:r w:rsidRPr="00113B00">
              <w:rPr>
                <w:rFonts w:ascii="Arial" w:hAnsi="Arial" w:cs="Arial"/>
                <w:color w:val="000000"/>
                <w:sz w:val="18"/>
                <w:szCs w:val="18"/>
              </w:rPr>
              <w:t>է</w:t>
            </w:r>
            <w:r w:rsidRPr="00113B00">
              <w:rPr>
                <w:rFonts w:ascii="Arial LatArm" w:hAnsi="Arial LatArm"/>
                <w:color w:val="000000"/>
                <w:sz w:val="18"/>
                <w:szCs w:val="18"/>
              </w:rPr>
              <w:t xml:space="preserve"> </w:t>
            </w:r>
            <w:r w:rsidRPr="00113B00">
              <w:rPr>
                <w:rFonts w:ascii="Arial" w:hAnsi="Arial" w:cs="Arial"/>
                <w:color w:val="000000"/>
                <w:sz w:val="18"/>
                <w:szCs w:val="18"/>
              </w:rPr>
              <w:t>հրդեհային</w:t>
            </w:r>
            <w:r w:rsidRPr="00113B00">
              <w:rPr>
                <w:rFonts w:ascii="Arial LatArm" w:hAnsi="Arial LatArm"/>
                <w:color w:val="000000"/>
                <w:sz w:val="18"/>
                <w:szCs w:val="18"/>
              </w:rPr>
              <w:t xml:space="preserve"> </w:t>
            </w:r>
            <w:r w:rsidRPr="00113B00">
              <w:rPr>
                <w:rFonts w:ascii="Arial" w:hAnsi="Arial" w:cs="Arial"/>
                <w:color w:val="000000"/>
                <w:sz w:val="18"/>
                <w:szCs w:val="18"/>
              </w:rPr>
              <w:t>և</w:t>
            </w:r>
            <w:r w:rsidRPr="00113B00">
              <w:rPr>
                <w:rFonts w:ascii="Arial LatArm" w:hAnsi="Arial LatArm"/>
                <w:color w:val="000000"/>
                <w:sz w:val="18"/>
                <w:szCs w:val="18"/>
              </w:rPr>
              <w:t xml:space="preserve"> </w:t>
            </w:r>
            <w:r w:rsidRPr="00113B00">
              <w:rPr>
                <w:rFonts w:ascii="Arial" w:hAnsi="Arial" w:cs="Arial"/>
                <w:color w:val="000000"/>
                <w:sz w:val="18"/>
                <w:szCs w:val="18"/>
              </w:rPr>
              <w:t>անվտանգության</w:t>
            </w:r>
            <w:r w:rsidRPr="00113B00">
              <w:rPr>
                <w:rFonts w:ascii="Arial LatArm" w:hAnsi="Arial LatArm"/>
                <w:color w:val="000000"/>
                <w:sz w:val="18"/>
                <w:szCs w:val="18"/>
              </w:rPr>
              <w:t xml:space="preserve"> </w:t>
            </w:r>
            <w:r w:rsidRPr="00113B00">
              <w:rPr>
                <w:rFonts w:ascii="Arial" w:hAnsi="Arial" w:cs="Arial"/>
                <w:color w:val="000000"/>
                <w:sz w:val="18"/>
                <w:szCs w:val="18"/>
              </w:rPr>
              <w:t>ազդանշանային</w:t>
            </w:r>
            <w:r w:rsidRPr="00113B00">
              <w:rPr>
                <w:rFonts w:ascii="Arial LatArm" w:hAnsi="Arial LatArm"/>
                <w:color w:val="000000"/>
                <w:sz w:val="18"/>
                <w:szCs w:val="18"/>
              </w:rPr>
              <w:t xml:space="preserve"> </w:t>
            </w:r>
            <w:r w:rsidRPr="00113B00">
              <w:rPr>
                <w:rFonts w:ascii="Arial" w:hAnsi="Arial" w:cs="Arial"/>
                <w:color w:val="000000"/>
                <w:sz w:val="18"/>
                <w:szCs w:val="18"/>
              </w:rPr>
              <w:t>սարքերի</w:t>
            </w:r>
            <w:r w:rsidRPr="00113B00">
              <w:rPr>
                <w:rFonts w:ascii="Arial LatArm" w:hAnsi="Arial LatArm"/>
                <w:color w:val="000000"/>
                <w:sz w:val="18"/>
                <w:szCs w:val="18"/>
              </w:rPr>
              <w:t xml:space="preserve"> </w:t>
            </w:r>
            <w:r w:rsidRPr="00113B00">
              <w:rPr>
                <w:rFonts w:ascii="Arial" w:hAnsi="Arial" w:cs="Arial"/>
                <w:color w:val="000000"/>
                <w:sz w:val="18"/>
                <w:szCs w:val="18"/>
              </w:rPr>
              <w:t>կայուն</w:t>
            </w:r>
            <w:r w:rsidRPr="00113B00">
              <w:rPr>
                <w:rFonts w:ascii="Arial LatArm" w:hAnsi="Arial LatArm"/>
                <w:color w:val="000000"/>
                <w:sz w:val="18"/>
                <w:szCs w:val="18"/>
              </w:rPr>
              <w:t xml:space="preserve"> </w:t>
            </w:r>
            <w:r w:rsidRPr="00113B00">
              <w:rPr>
                <w:rFonts w:ascii="Arial" w:hAnsi="Arial" w:cs="Arial"/>
                <w:color w:val="000000"/>
                <w:sz w:val="18"/>
                <w:szCs w:val="18"/>
              </w:rPr>
              <w:t>անխափան</w:t>
            </w:r>
            <w:r w:rsidRPr="00113B00">
              <w:rPr>
                <w:rFonts w:ascii="Arial LatArm" w:hAnsi="Arial LatArm"/>
                <w:color w:val="000000"/>
                <w:sz w:val="18"/>
                <w:szCs w:val="18"/>
              </w:rPr>
              <w:t xml:space="preserve"> </w:t>
            </w:r>
            <w:r w:rsidRPr="00113B00">
              <w:rPr>
                <w:rFonts w:ascii="Arial" w:hAnsi="Arial" w:cs="Arial"/>
                <w:color w:val="000000"/>
                <w:sz w:val="18"/>
                <w:szCs w:val="18"/>
              </w:rPr>
              <w:t>սնուցման</w:t>
            </w:r>
            <w:r w:rsidRPr="00113B00">
              <w:rPr>
                <w:rFonts w:ascii="Arial LatArm" w:hAnsi="Arial LatArm"/>
                <w:color w:val="000000"/>
                <w:sz w:val="18"/>
                <w:szCs w:val="18"/>
              </w:rPr>
              <w:t xml:space="preserve"> </w:t>
            </w:r>
            <w:r w:rsidRPr="00113B00">
              <w:rPr>
                <w:rFonts w:ascii="Arial" w:hAnsi="Arial" w:cs="Arial"/>
                <w:color w:val="000000"/>
                <w:sz w:val="18"/>
                <w:szCs w:val="18"/>
              </w:rPr>
              <w:t>համար</w:t>
            </w:r>
            <w:r w:rsidRPr="00113B00">
              <w:rPr>
                <w:rFonts w:ascii="Arial LatArm" w:hAnsi="Arial LatArm"/>
                <w:color w:val="000000"/>
                <w:sz w:val="18"/>
                <w:szCs w:val="18"/>
              </w:rPr>
              <w:t xml:space="preserve"> 12 </w:t>
            </w:r>
            <w:r w:rsidRPr="00113B00">
              <w:rPr>
                <w:rFonts w:ascii="Arial" w:hAnsi="Arial" w:cs="Arial"/>
                <w:color w:val="000000"/>
                <w:sz w:val="18"/>
                <w:szCs w:val="18"/>
              </w:rPr>
              <w:t>Վ</w:t>
            </w:r>
            <w:r w:rsidRPr="00113B00">
              <w:rPr>
                <w:rFonts w:ascii="Arial LatArm" w:hAnsi="Arial LatArm"/>
                <w:color w:val="000000"/>
                <w:sz w:val="18"/>
                <w:szCs w:val="18"/>
              </w:rPr>
              <w:t xml:space="preserve"> </w:t>
            </w:r>
            <w:r w:rsidRPr="00113B00">
              <w:rPr>
                <w:rFonts w:ascii="Arial" w:hAnsi="Arial" w:cs="Arial"/>
                <w:color w:val="000000"/>
                <w:sz w:val="18"/>
                <w:szCs w:val="18"/>
              </w:rPr>
              <w:t>մշտական</w:t>
            </w:r>
            <w:r w:rsidRPr="00113B00">
              <w:rPr>
                <w:rFonts w:ascii="Arial LatArm" w:hAnsi="Arial LatArm"/>
                <w:color w:val="000000"/>
                <w:sz w:val="18"/>
                <w:szCs w:val="18"/>
              </w:rPr>
              <w:t xml:space="preserve"> </w:t>
            </w:r>
            <w:r w:rsidRPr="00113B00">
              <w:rPr>
                <w:rFonts w:ascii="Arial" w:hAnsi="Arial" w:cs="Arial"/>
                <w:color w:val="000000"/>
                <w:sz w:val="18"/>
                <w:szCs w:val="18"/>
              </w:rPr>
              <w:t>​​լարման</w:t>
            </w:r>
            <w:r w:rsidRPr="00113B00">
              <w:rPr>
                <w:rFonts w:ascii="Arial LatArm" w:hAnsi="Arial LatArm"/>
                <w:color w:val="000000"/>
                <w:sz w:val="18"/>
                <w:szCs w:val="18"/>
              </w:rPr>
              <w:t xml:space="preserve"> </w:t>
            </w:r>
            <w:r w:rsidRPr="00113B00">
              <w:rPr>
                <w:rFonts w:ascii="Arial" w:hAnsi="Arial" w:cs="Arial"/>
                <w:color w:val="000000"/>
                <w:sz w:val="18"/>
                <w:szCs w:val="18"/>
              </w:rPr>
              <w:t>լարման</w:t>
            </w:r>
            <w:r w:rsidRPr="00113B00">
              <w:rPr>
                <w:rFonts w:ascii="Arial LatArm" w:hAnsi="Arial LatArm"/>
                <w:color w:val="000000"/>
                <w:sz w:val="18"/>
                <w:szCs w:val="18"/>
              </w:rPr>
              <w:t xml:space="preserve"> </w:t>
            </w:r>
            <w:r w:rsidRPr="00113B00">
              <w:rPr>
                <w:rFonts w:ascii="Arial" w:hAnsi="Arial" w:cs="Arial"/>
                <w:color w:val="000000"/>
                <w:sz w:val="18"/>
                <w:szCs w:val="18"/>
              </w:rPr>
              <w:t>համար</w:t>
            </w:r>
            <w:r w:rsidRPr="00113B00">
              <w:rPr>
                <w:rFonts w:ascii="Arial LatArm" w:hAnsi="Arial LatArm"/>
                <w:color w:val="000000"/>
                <w:sz w:val="18"/>
                <w:szCs w:val="18"/>
              </w:rPr>
              <w:t>:</w:t>
            </w:r>
            <w:r w:rsidRPr="00113B00">
              <w:rPr>
                <w:rFonts w:ascii="Arial LatArm" w:hAnsi="Arial LatArm"/>
                <w:color w:val="000000"/>
                <w:sz w:val="18"/>
                <w:szCs w:val="18"/>
              </w:rPr>
              <w:br/>
            </w:r>
            <w:r w:rsidRPr="00113B00">
              <w:rPr>
                <w:rFonts w:ascii="Arial" w:hAnsi="Arial" w:cs="Arial"/>
                <w:color w:val="000000"/>
                <w:sz w:val="18"/>
                <w:szCs w:val="18"/>
              </w:rPr>
              <w:t>Տեխնիկական</w:t>
            </w:r>
            <w:r w:rsidRPr="00113B00">
              <w:rPr>
                <w:rFonts w:ascii="Arial LatArm" w:hAnsi="Arial LatArm"/>
                <w:color w:val="000000"/>
                <w:sz w:val="18"/>
                <w:szCs w:val="18"/>
              </w:rPr>
              <w:t xml:space="preserve"> </w:t>
            </w:r>
            <w:r w:rsidRPr="00113B00">
              <w:rPr>
                <w:rFonts w:ascii="Arial" w:hAnsi="Arial" w:cs="Arial"/>
                <w:color w:val="000000"/>
                <w:sz w:val="18"/>
                <w:szCs w:val="18"/>
              </w:rPr>
              <w:t>պայմաններ</w:t>
            </w:r>
            <w:r w:rsidRPr="00113B00">
              <w:rPr>
                <w:rFonts w:ascii="Arial LatArm" w:hAnsi="Arial LatArm"/>
                <w:color w:val="000000"/>
                <w:sz w:val="18"/>
                <w:szCs w:val="18"/>
              </w:rPr>
              <w:br/>
            </w:r>
            <w:r w:rsidRPr="00113B00">
              <w:rPr>
                <w:rFonts w:ascii="Arial" w:hAnsi="Arial" w:cs="Arial"/>
                <w:color w:val="000000"/>
                <w:sz w:val="18"/>
                <w:szCs w:val="18"/>
              </w:rPr>
              <w:t>Ցանցի</w:t>
            </w:r>
            <w:r w:rsidRPr="00113B00">
              <w:rPr>
                <w:rFonts w:ascii="Arial LatArm" w:hAnsi="Arial LatArm"/>
                <w:color w:val="000000"/>
                <w:sz w:val="18"/>
                <w:szCs w:val="18"/>
              </w:rPr>
              <w:t xml:space="preserve"> </w:t>
            </w:r>
            <w:r w:rsidRPr="00113B00">
              <w:rPr>
                <w:rFonts w:ascii="Arial" w:hAnsi="Arial" w:cs="Arial"/>
                <w:color w:val="000000"/>
                <w:sz w:val="18"/>
                <w:szCs w:val="18"/>
              </w:rPr>
              <w:t>մուտքային</w:t>
            </w:r>
            <w:r w:rsidRPr="00113B00">
              <w:rPr>
                <w:rFonts w:ascii="Arial LatArm" w:hAnsi="Arial LatArm"/>
                <w:color w:val="000000"/>
                <w:sz w:val="18"/>
                <w:szCs w:val="18"/>
              </w:rPr>
              <w:t xml:space="preserve"> </w:t>
            </w:r>
            <w:r w:rsidRPr="00113B00">
              <w:rPr>
                <w:rFonts w:ascii="Arial" w:hAnsi="Arial" w:cs="Arial"/>
                <w:color w:val="000000"/>
                <w:sz w:val="18"/>
                <w:szCs w:val="18"/>
              </w:rPr>
              <w:t>լարումը</w:t>
            </w:r>
            <w:r w:rsidRPr="00113B00">
              <w:rPr>
                <w:rFonts w:ascii="Arial LatArm" w:hAnsi="Arial LatArm"/>
                <w:color w:val="000000"/>
                <w:sz w:val="18"/>
                <w:szCs w:val="18"/>
              </w:rPr>
              <w:t xml:space="preserve"> 130</w:t>
            </w:r>
            <w:r w:rsidRPr="00113B00">
              <w:rPr>
                <w:rFonts w:ascii="Arial LatArm" w:hAnsi="Arial LatArm" w:cs="Arial LatArm"/>
                <w:color w:val="000000"/>
                <w:sz w:val="18"/>
                <w:szCs w:val="18"/>
              </w:rPr>
              <w:t>…</w:t>
            </w:r>
            <w:r w:rsidRPr="00113B00">
              <w:rPr>
                <w:rFonts w:ascii="Arial LatArm" w:hAnsi="Arial LatArm"/>
                <w:color w:val="000000"/>
                <w:sz w:val="18"/>
                <w:szCs w:val="18"/>
              </w:rPr>
              <w:t xml:space="preserve">265 </w:t>
            </w:r>
            <w:r w:rsidRPr="00113B00">
              <w:rPr>
                <w:rFonts w:ascii="Arial" w:hAnsi="Arial" w:cs="Arial"/>
                <w:color w:val="000000"/>
                <w:sz w:val="18"/>
                <w:szCs w:val="18"/>
              </w:rPr>
              <w:t>Վ</w:t>
            </w:r>
            <w:r w:rsidRPr="00113B00">
              <w:rPr>
                <w:rFonts w:ascii="Arial LatArm" w:hAnsi="Arial LatArm"/>
                <w:color w:val="000000"/>
                <w:sz w:val="18"/>
                <w:szCs w:val="18"/>
              </w:rPr>
              <w:br/>
            </w:r>
            <w:r w:rsidRPr="00113B00">
              <w:rPr>
                <w:rFonts w:ascii="Arial" w:hAnsi="Arial" w:cs="Arial"/>
                <w:color w:val="000000"/>
                <w:sz w:val="18"/>
                <w:szCs w:val="18"/>
              </w:rPr>
              <w:t>Գնահատված</w:t>
            </w:r>
            <w:r w:rsidRPr="00113B00">
              <w:rPr>
                <w:rFonts w:ascii="Arial LatArm" w:hAnsi="Arial LatArm"/>
                <w:color w:val="000000"/>
                <w:sz w:val="18"/>
                <w:szCs w:val="18"/>
              </w:rPr>
              <w:t xml:space="preserve"> </w:t>
            </w:r>
            <w:r w:rsidRPr="00113B00">
              <w:rPr>
                <w:rFonts w:ascii="Arial" w:hAnsi="Arial" w:cs="Arial"/>
                <w:color w:val="000000"/>
                <w:sz w:val="18"/>
                <w:szCs w:val="18"/>
              </w:rPr>
              <w:t>բեռնվածության</w:t>
            </w:r>
            <w:r w:rsidRPr="00113B00">
              <w:rPr>
                <w:rFonts w:ascii="Arial LatArm" w:hAnsi="Arial LatArm"/>
                <w:color w:val="000000"/>
                <w:sz w:val="18"/>
                <w:szCs w:val="18"/>
              </w:rPr>
              <w:t xml:space="preserve"> </w:t>
            </w:r>
            <w:r w:rsidRPr="00113B00">
              <w:rPr>
                <w:rFonts w:ascii="Arial" w:hAnsi="Arial" w:cs="Arial"/>
                <w:color w:val="000000"/>
                <w:sz w:val="18"/>
                <w:szCs w:val="18"/>
              </w:rPr>
              <w:t>հոսանքը</w:t>
            </w:r>
            <w:r w:rsidRPr="00113B00">
              <w:rPr>
                <w:rFonts w:ascii="Arial LatArm" w:hAnsi="Arial LatArm"/>
                <w:color w:val="000000"/>
                <w:sz w:val="18"/>
                <w:szCs w:val="18"/>
              </w:rPr>
              <w:t xml:space="preserve"> </w:t>
            </w:r>
            <w:r w:rsidRPr="00113B00">
              <w:rPr>
                <w:rFonts w:ascii="Arial LatArm" w:hAnsi="Arial LatArm" w:cs="Arial LatArm"/>
                <w:color w:val="000000"/>
                <w:sz w:val="18"/>
                <w:szCs w:val="18"/>
              </w:rPr>
              <w:t>«</w:t>
            </w:r>
            <w:r w:rsidRPr="00113B00">
              <w:rPr>
                <w:rFonts w:ascii="Arial LatArm" w:hAnsi="Arial LatArm"/>
                <w:color w:val="000000"/>
                <w:sz w:val="18"/>
                <w:szCs w:val="18"/>
              </w:rPr>
              <w:t xml:space="preserve">0 ... 3.5 </w:t>
            </w:r>
            <w:r w:rsidRPr="00113B00">
              <w:rPr>
                <w:rFonts w:ascii="Arial" w:hAnsi="Arial" w:cs="Arial"/>
                <w:color w:val="000000"/>
                <w:sz w:val="18"/>
                <w:szCs w:val="18"/>
              </w:rPr>
              <w:t>Ա</w:t>
            </w:r>
            <w:r w:rsidRPr="00113B00">
              <w:rPr>
                <w:rFonts w:ascii="Arial LatArm" w:hAnsi="Arial LatArm"/>
                <w:color w:val="000000"/>
                <w:sz w:val="18"/>
                <w:szCs w:val="18"/>
              </w:rPr>
              <w:br/>
            </w:r>
            <w:r w:rsidRPr="00113B00">
              <w:rPr>
                <w:rFonts w:ascii="Arial" w:hAnsi="Arial" w:cs="Arial"/>
                <w:color w:val="000000"/>
                <w:sz w:val="18"/>
                <w:szCs w:val="18"/>
              </w:rPr>
              <w:t>Առավելագույն</w:t>
            </w:r>
            <w:r w:rsidRPr="00113B00">
              <w:rPr>
                <w:rFonts w:ascii="Arial LatArm" w:hAnsi="Arial LatArm"/>
                <w:color w:val="000000"/>
                <w:sz w:val="18"/>
                <w:szCs w:val="18"/>
              </w:rPr>
              <w:t xml:space="preserve"> </w:t>
            </w:r>
            <w:r w:rsidRPr="00113B00">
              <w:rPr>
                <w:rFonts w:ascii="Arial" w:hAnsi="Arial" w:cs="Arial"/>
                <w:color w:val="000000"/>
                <w:sz w:val="18"/>
                <w:szCs w:val="18"/>
              </w:rPr>
              <w:t>կարճաժամկետ</w:t>
            </w:r>
            <w:r w:rsidRPr="00113B00">
              <w:rPr>
                <w:rFonts w:ascii="Arial LatArm" w:hAnsi="Arial LatArm"/>
                <w:color w:val="000000"/>
                <w:sz w:val="18"/>
                <w:szCs w:val="18"/>
              </w:rPr>
              <w:t xml:space="preserve"> </w:t>
            </w:r>
            <w:r w:rsidRPr="00113B00">
              <w:rPr>
                <w:rFonts w:ascii="Arial" w:hAnsi="Arial" w:cs="Arial"/>
                <w:color w:val="000000"/>
                <w:sz w:val="18"/>
                <w:szCs w:val="18"/>
              </w:rPr>
              <w:t>բեռնման</w:t>
            </w:r>
            <w:r w:rsidRPr="00113B00">
              <w:rPr>
                <w:rFonts w:ascii="Arial LatArm" w:hAnsi="Arial LatArm"/>
                <w:color w:val="000000"/>
                <w:sz w:val="18"/>
                <w:szCs w:val="18"/>
              </w:rPr>
              <w:t xml:space="preserve"> </w:t>
            </w:r>
            <w:r w:rsidRPr="00113B00">
              <w:rPr>
                <w:rFonts w:ascii="Arial" w:hAnsi="Arial" w:cs="Arial"/>
                <w:color w:val="000000"/>
                <w:sz w:val="18"/>
                <w:szCs w:val="18"/>
              </w:rPr>
              <w:t>հոսանք</w:t>
            </w:r>
            <w:r w:rsidRPr="00113B00">
              <w:rPr>
                <w:rFonts w:ascii="Arial LatArm" w:hAnsi="Arial LatArm"/>
                <w:color w:val="000000"/>
                <w:sz w:val="18"/>
                <w:szCs w:val="18"/>
              </w:rPr>
              <w:t xml:space="preserve"> 4 </w:t>
            </w:r>
            <w:r w:rsidRPr="00113B00">
              <w:rPr>
                <w:rFonts w:ascii="Arial" w:hAnsi="Arial" w:cs="Arial"/>
                <w:color w:val="000000"/>
                <w:sz w:val="18"/>
                <w:szCs w:val="18"/>
              </w:rPr>
              <w:t>Ա</w:t>
            </w:r>
            <w:r w:rsidRPr="00113B00">
              <w:rPr>
                <w:rFonts w:ascii="Arial LatArm" w:hAnsi="Arial LatArm"/>
                <w:color w:val="000000"/>
                <w:sz w:val="18"/>
                <w:szCs w:val="18"/>
              </w:rPr>
              <w:t xml:space="preserve"> (15 </w:t>
            </w:r>
            <w:r w:rsidRPr="00113B00">
              <w:rPr>
                <w:rFonts w:ascii="Arial" w:hAnsi="Arial" w:cs="Arial"/>
                <w:color w:val="000000"/>
                <w:sz w:val="18"/>
                <w:szCs w:val="18"/>
              </w:rPr>
              <w:t>րոպեի</w:t>
            </w:r>
            <w:r w:rsidRPr="00113B00">
              <w:rPr>
                <w:rFonts w:ascii="Arial LatArm" w:hAnsi="Arial LatArm"/>
                <w:color w:val="000000"/>
                <w:sz w:val="18"/>
                <w:szCs w:val="18"/>
              </w:rPr>
              <w:t xml:space="preserve"> </w:t>
            </w:r>
            <w:r w:rsidRPr="00113B00">
              <w:rPr>
                <w:rFonts w:ascii="Arial" w:hAnsi="Arial" w:cs="Arial"/>
                <w:color w:val="000000"/>
                <w:sz w:val="18"/>
                <w:szCs w:val="18"/>
              </w:rPr>
              <w:t>համար</w:t>
            </w:r>
            <w:r w:rsidRPr="00113B00">
              <w:rPr>
                <w:rFonts w:ascii="Arial LatArm" w:hAnsi="Arial LatArm"/>
                <w:color w:val="000000"/>
                <w:sz w:val="18"/>
                <w:szCs w:val="18"/>
              </w:rPr>
              <w:t>)</w:t>
            </w:r>
            <w:r w:rsidRPr="00113B00">
              <w:rPr>
                <w:rFonts w:ascii="Arial LatArm" w:hAnsi="Arial LatArm"/>
                <w:color w:val="000000"/>
                <w:sz w:val="18"/>
                <w:szCs w:val="18"/>
              </w:rPr>
              <w:br/>
            </w:r>
            <w:r w:rsidRPr="00113B00">
              <w:rPr>
                <w:rFonts w:ascii="Arial" w:hAnsi="Arial" w:cs="Arial"/>
                <w:color w:val="000000"/>
                <w:sz w:val="18"/>
                <w:szCs w:val="18"/>
              </w:rPr>
              <w:t>Ելքային</w:t>
            </w:r>
            <w:r w:rsidRPr="00113B00">
              <w:rPr>
                <w:rFonts w:ascii="Arial LatArm" w:hAnsi="Arial LatArm"/>
                <w:color w:val="000000"/>
                <w:sz w:val="18"/>
                <w:szCs w:val="18"/>
              </w:rPr>
              <w:t xml:space="preserve"> </w:t>
            </w:r>
            <w:r w:rsidRPr="00113B00">
              <w:rPr>
                <w:rFonts w:ascii="Arial" w:hAnsi="Arial" w:cs="Arial"/>
                <w:color w:val="000000"/>
                <w:sz w:val="18"/>
                <w:szCs w:val="18"/>
              </w:rPr>
              <w:t>լարումը</w:t>
            </w:r>
            <w:r w:rsidRPr="00113B00">
              <w:rPr>
                <w:rFonts w:ascii="Arial LatArm" w:hAnsi="Arial LatArm"/>
                <w:color w:val="000000"/>
                <w:sz w:val="18"/>
                <w:szCs w:val="18"/>
              </w:rPr>
              <w:br/>
              <w:t xml:space="preserve">  - 13,4 ... 13,8 </w:t>
            </w:r>
            <w:r w:rsidRPr="00113B00">
              <w:rPr>
                <w:rFonts w:ascii="Arial" w:hAnsi="Arial" w:cs="Arial"/>
                <w:color w:val="000000"/>
                <w:sz w:val="18"/>
                <w:szCs w:val="18"/>
              </w:rPr>
              <w:t>Վ</w:t>
            </w:r>
            <w:r w:rsidRPr="00113B00">
              <w:rPr>
                <w:rFonts w:ascii="Arial LatArm" w:hAnsi="Arial LatArm"/>
                <w:color w:val="000000"/>
                <w:sz w:val="18"/>
                <w:szCs w:val="18"/>
              </w:rPr>
              <w:t xml:space="preserve"> </w:t>
            </w:r>
            <w:r w:rsidRPr="00113B00">
              <w:rPr>
                <w:rFonts w:ascii="Arial" w:hAnsi="Arial" w:cs="Arial"/>
                <w:color w:val="000000"/>
                <w:sz w:val="18"/>
                <w:szCs w:val="18"/>
              </w:rPr>
              <w:t>ցանցից</w:t>
            </w:r>
            <w:r w:rsidRPr="00113B00">
              <w:rPr>
                <w:rFonts w:ascii="Arial LatArm" w:hAnsi="Arial LatArm"/>
                <w:color w:val="000000"/>
                <w:sz w:val="18"/>
                <w:szCs w:val="18"/>
              </w:rPr>
              <w:t xml:space="preserve"> </w:t>
            </w:r>
            <w:r w:rsidRPr="00113B00">
              <w:rPr>
                <w:rFonts w:ascii="Arial" w:hAnsi="Arial" w:cs="Arial"/>
                <w:color w:val="000000"/>
                <w:sz w:val="18"/>
                <w:szCs w:val="18"/>
              </w:rPr>
              <w:t>աշխատելիս</w:t>
            </w:r>
            <w:r w:rsidRPr="00113B00">
              <w:rPr>
                <w:rFonts w:ascii="Arial LatArm" w:hAnsi="Arial LatArm"/>
                <w:color w:val="000000"/>
                <w:sz w:val="18"/>
                <w:szCs w:val="18"/>
              </w:rPr>
              <w:br/>
              <w:t xml:space="preserve">  - </w:t>
            </w:r>
            <w:r w:rsidRPr="00113B00">
              <w:rPr>
                <w:rFonts w:ascii="Arial" w:hAnsi="Arial" w:cs="Arial"/>
                <w:color w:val="000000"/>
                <w:sz w:val="18"/>
                <w:szCs w:val="18"/>
              </w:rPr>
              <w:t>մարտկոցից</w:t>
            </w:r>
            <w:r w:rsidRPr="00113B00">
              <w:rPr>
                <w:rFonts w:ascii="Arial LatArm" w:hAnsi="Arial LatArm"/>
                <w:color w:val="000000"/>
                <w:sz w:val="18"/>
                <w:szCs w:val="18"/>
              </w:rPr>
              <w:t xml:space="preserve"> </w:t>
            </w:r>
            <w:r w:rsidRPr="00113B00">
              <w:rPr>
                <w:rFonts w:ascii="Arial" w:hAnsi="Arial" w:cs="Arial"/>
                <w:color w:val="000000"/>
                <w:sz w:val="18"/>
                <w:szCs w:val="18"/>
              </w:rPr>
              <w:t>աշխատելիս</w:t>
            </w:r>
            <w:r w:rsidRPr="00113B00">
              <w:rPr>
                <w:rFonts w:ascii="Arial LatArm" w:hAnsi="Arial LatArm"/>
                <w:color w:val="000000"/>
                <w:sz w:val="18"/>
                <w:szCs w:val="18"/>
              </w:rPr>
              <w:t xml:space="preserve"> 10,8 ... 13,5 </w:t>
            </w:r>
            <w:r w:rsidRPr="00113B00">
              <w:rPr>
                <w:rFonts w:ascii="Arial" w:hAnsi="Arial" w:cs="Arial"/>
                <w:color w:val="000000"/>
                <w:sz w:val="18"/>
                <w:szCs w:val="18"/>
              </w:rPr>
              <w:t>Վ</w:t>
            </w:r>
            <w:r w:rsidRPr="00113B00">
              <w:rPr>
                <w:rFonts w:ascii="Arial LatArm" w:hAnsi="Arial LatArm"/>
                <w:color w:val="000000"/>
                <w:sz w:val="18"/>
                <w:szCs w:val="18"/>
              </w:rPr>
              <w:br/>
            </w:r>
            <w:r w:rsidRPr="00113B00">
              <w:rPr>
                <w:rFonts w:ascii="Arial" w:hAnsi="Arial" w:cs="Arial"/>
                <w:color w:val="000000"/>
                <w:sz w:val="18"/>
                <w:szCs w:val="18"/>
              </w:rPr>
              <w:t>Մարտկոցի</w:t>
            </w:r>
            <w:r w:rsidRPr="00113B00">
              <w:rPr>
                <w:rFonts w:ascii="Arial LatArm" w:hAnsi="Arial LatArm"/>
                <w:color w:val="000000"/>
                <w:sz w:val="18"/>
                <w:szCs w:val="18"/>
              </w:rPr>
              <w:t xml:space="preserve"> </w:t>
            </w:r>
            <w:r w:rsidRPr="00113B00">
              <w:rPr>
                <w:rFonts w:ascii="Arial" w:hAnsi="Arial" w:cs="Arial"/>
                <w:color w:val="000000"/>
                <w:sz w:val="18"/>
                <w:szCs w:val="18"/>
              </w:rPr>
              <w:t>անջատման</w:t>
            </w:r>
            <w:r w:rsidRPr="00113B00">
              <w:rPr>
                <w:rFonts w:ascii="Arial LatArm" w:hAnsi="Arial LatArm"/>
                <w:color w:val="000000"/>
                <w:sz w:val="18"/>
                <w:szCs w:val="18"/>
              </w:rPr>
              <w:t xml:space="preserve"> </w:t>
            </w:r>
            <w:r w:rsidRPr="00113B00">
              <w:rPr>
                <w:rFonts w:ascii="Arial" w:hAnsi="Arial" w:cs="Arial"/>
                <w:color w:val="000000"/>
                <w:sz w:val="18"/>
                <w:szCs w:val="18"/>
              </w:rPr>
              <w:t>լարումը</w:t>
            </w:r>
            <w:r w:rsidRPr="00113B00">
              <w:rPr>
                <w:rFonts w:ascii="Arial LatArm" w:hAnsi="Arial LatArm"/>
                <w:color w:val="000000"/>
                <w:sz w:val="18"/>
                <w:szCs w:val="18"/>
              </w:rPr>
              <w:t xml:space="preserve"> </w:t>
            </w:r>
            <w:r w:rsidRPr="00113B00">
              <w:rPr>
                <w:rFonts w:ascii="Arial" w:hAnsi="Arial" w:cs="Arial"/>
                <w:color w:val="000000"/>
                <w:sz w:val="18"/>
                <w:szCs w:val="18"/>
              </w:rPr>
              <w:t>խորը</w:t>
            </w:r>
            <w:r w:rsidRPr="00113B00">
              <w:rPr>
                <w:rFonts w:ascii="Arial LatArm" w:hAnsi="Arial LatArm"/>
                <w:color w:val="000000"/>
                <w:sz w:val="18"/>
                <w:szCs w:val="18"/>
              </w:rPr>
              <w:t xml:space="preserve"> </w:t>
            </w:r>
            <w:r w:rsidRPr="00113B00">
              <w:rPr>
                <w:rFonts w:ascii="Arial" w:hAnsi="Arial" w:cs="Arial"/>
                <w:color w:val="000000"/>
                <w:sz w:val="18"/>
                <w:szCs w:val="18"/>
              </w:rPr>
              <w:t>լիցքաթափման</w:t>
            </w:r>
            <w:r w:rsidRPr="00113B00">
              <w:rPr>
                <w:rFonts w:ascii="Arial LatArm" w:hAnsi="Arial LatArm"/>
                <w:color w:val="000000"/>
                <w:sz w:val="18"/>
                <w:szCs w:val="18"/>
              </w:rPr>
              <w:t xml:space="preserve"> </w:t>
            </w:r>
            <w:r w:rsidRPr="00113B00">
              <w:rPr>
                <w:rFonts w:ascii="Arial" w:hAnsi="Arial" w:cs="Arial"/>
                <w:color w:val="000000"/>
                <w:sz w:val="18"/>
                <w:szCs w:val="18"/>
              </w:rPr>
              <w:t>պաշտպանության</w:t>
            </w:r>
            <w:r w:rsidRPr="00113B00">
              <w:rPr>
                <w:rFonts w:ascii="Arial LatArm" w:hAnsi="Arial LatArm"/>
                <w:color w:val="000000"/>
                <w:sz w:val="18"/>
                <w:szCs w:val="18"/>
              </w:rPr>
              <w:t xml:space="preserve"> </w:t>
            </w:r>
            <w:r w:rsidRPr="00113B00">
              <w:rPr>
                <w:rFonts w:ascii="Arial" w:hAnsi="Arial" w:cs="Arial"/>
                <w:color w:val="000000"/>
                <w:sz w:val="18"/>
                <w:szCs w:val="18"/>
              </w:rPr>
              <w:t>համար</w:t>
            </w:r>
            <w:r w:rsidRPr="00113B00">
              <w:rPr>
                <w:rFonts w:ascii="Arial LatArm" w:hAnsi="Arial LatArm"/>
                <w:color w:val="000000"/>
                <w:sz w:val="18"/>
                <w:szCs w:val="18"/>
              </w:rPr>
              <w:t xml:space="preserve"> 10,4 V </w:t>
            </w:r>
            <w:r w:rsidRPr="00113B00">
              <w:rPr>
                <w:rFonts w:ascii="Arial LatArm" w:hAnsi="Arial LatArm" w:cs="Arial LatArm"/>
                <w:color w:val="000000"/>
                <w:sz w:val="18"/>
                <w:szCs w:val="18"/>
              </w:rPr>
              <w:t>±</w:t>
            </w:r>
            <w:r w:rsidRPr="00113B00">
              <w:rPr>
                <w:rFonts w:ascii="Arial LatArm" w:hAnsi="Arial LatArm"/>
                <w:color w:val="000000"/>
                <w:sz w:val="18"/>
                <w:szCs w:val="18"/>
              </w:rPr>
              <w:t xml:space="preserve"> 0,4 V</w:t>
            </w:r>
            <w:r w:rsidRPr="00113B00">
              <w:rPr>
                <w:rFonts w:ascii="Arial LatArm" w:hAnsi="Arial LatArm"/>
                <w:color w:val="000000"/>
                <w:sz w:val="18"/>
                <w:szCs w:val="18"/>
              </w:rPr>
              <w:br/>
            </w:r>
            <w:r w:rsidRPr="00113B00">
              <w:rPr>
                <w:rFonts w:ascii="Arial" w:hAnsi="Arial" w:cs="Arial"/>
                <w:color w:val="000000"/>
                <w:sz w:val="18"/>
                <w:szCs w:val="18"/>
              </w:rPr>
              <w:t>Մարտկոցից</w:t>
            </w:r>
            <w:r w:rsidRPr="00113B00">
              <w:rPr>
                <w:rFonts w:ascii="Arial LatArm" w:hAnsi="Arial LatArm"/>
                <w:color w:val="000000"/>
                <w:sz w:val="18"/>
                <w:szCs w:val="18"/>
              </w:rPr>
              <w:t xml:space="preserve"> </w:t>
            </w:r>
            <w:r w:rsidRPr="00113B00">
              <w:rPr>
                <w:rFonts w:ascii="Arial" w:hAnsi="Arial" w:cs="Arial"/>
                <w:color w:val="000000"/>
                <w:sz w:val="18"/>
                <w:szCs w:val="18"/>
              </w:rPr>
              <w:t>աղբյուրի</w:t>
            </w:r>
            <w:r w:rsidRPr="00113B00">
              <w:rPr>
                <w:rFonts w:ascii="Arial LatArm" w:hAnsi="Arial LatArm"/>
                <w:color w:val="000000"/>
                <w:sz w:val="18"/>
                <w:szCs w:val="18"/>
              </w:rPr>
              <w:t xml:space="preserve"> </w:t>
            </w:r>
            <w:r w:rsidRPr="00113B00">
              <w:rPr>
                <w:rFonts w:ascii="Arial" w:hAnsi="Arial" w:cs="Arial"/>
                <w:color w:val="000000"/>
                <w:sz w:val="18"/>
                <w:szCs w:val="18"/>
              </w:rPr>
              <w:t>սեփական</w:t>
            </w:r>
            <w:r w:rsidRPr="00113B00">
              <w:rPr>
                <w:rFonts w:ascii="Arial LatArm" w:hAnsi="Arial LatArm"/>
                <w:color w:val="000000"/>
                <w:sz w:val="18"/>
                <w:szCs w:val="18"/>
              </w:rPr>
              <w:t xml:space="preserve"> </w:t>
            </w:r>
            <w:r w:rsidRPr="00113B00">
              <w:rPr>
                <w:rFonts w:ascii="Arial" w:hAnsi="Arial" w:cs="Arial"/>
                <w:color w:val="000000"/>
                <w:sz w:val="18"/>
                <w:szCs w:val="18"/>
              </w:rPr>
              <w:t>սպառումը</w:t>
            </w:r>
            <w:r w:rsidRPr="00113B00">
              <w:rPr>
                <w:rFonts w:ascii="Arial LatArm" w:hAnsi="Arial LatArm"/>
                <w:color w:val="000000"/>
                <w:sz w:val="18"/>
                <w:szCs w:val="18"/>
              </w:rPr>
              <w:t xml:space="preserve"> </w:t>
            </w:r>
            <w:r w:rsidRPr="00113B00">
              <w:rPr>
                <w:rFonts w:ascii="Arial" w:hAnsi="Arial" w:cs="Arial"/>
                <w:color w:val="000000"/>
                <w:sz w:val="18"/>
                <w:szCs w:val="18"/>
              </w:rPr>
              <w:t>սպասման</w:t>
            </w:r>
            <w:r w:rsidRPr="00113B00">
              <w:rPr>
                <w:rFonts w:ascii="Arial LatArm" w:hAnsi="Arial LatArm"/>
                <w:color w:val="000000"/>
                <w:sz w:val="18"/>
                <w:szCs w:val="18"/>
              </w:rPr>
              <w:t xml:space="preserve"> </w:t>
            </w:r>
            <w:r w:rsidRPr="00113B00">
              <w:rPr>
                <w:rFonts w:ascii="Arial" w:hAnsi="Arial" w:cs="Arial"/>
                <w:color w:val="000000"/>
                <w:sz w:val="18"/>
                <w:szCs w:val="18"/>
              </w:rPr>
              <w:t>ռեժիմում</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70 </w:t>
            </w:r>
            <w:r w:rsidRPr="00113B00">
              <w:rPr>
                <w:rFonts w:ascii="Arial" w:hAnsi="Arial" w:cs="Arial"/>
                <w:color w:val="000000"/>
                <w:sz w:val="18"/>
                <w:szCs w:val="18"/>
              </w:rPr>
              <w:t>մԱ</w:t>
            </w:r>
            <w:r w:rsidRPr="00113B00">
              <w:rPr>
                <w:rFonts w:ascii="Arial LatArm" w:hAnsi="Arial LatArm"/>
                <w:color w:val="000000"/>
                <w:sz w:val="18"/>
                <w:szCs w:val="18"/>
              </w:rPr>
              <w:br/>
            </w:r>
            <w:r w:rsidRPr="00113B00">
              <w:rPr>
                <w:rFonts w:ascii="Arial" w:hAnsi="Arial" w:cs="Arial"/>
                <w:color w:val="000000"/>
                <w:sz w:val="18"/>
                <w:szCs w:val="18"/>
              </w:rPr>
              <w:t>Աղբյուրի</w:t>
            </w:r>
            <w:r w:rsidRPr="00113B00">
              <w:rPr>
                <w:rFonts w:ascii="Arial LatArm" w:hAnsi="Arial LatArm"/>
                <w:color w:val="000000"/>
                <w:sz w:val="18"/>
                <w:szCs w:val="18"/>
              </w:rPr>
              <w:t xml:space="preserve"> </w:t>
            </w:r>
            <w:r w:rsidRPr="00113B00">
              <w:rPr>
                <w:rFonts w:ascii="Arial" w:hAnsi="Arial" w:cs="Arial"/>
                <w:color w:val="000000"/>
                <w:sz w:val="18"/>
                <w:szCs w:val="18"/>
              </w:rPr>
              <w:t>սպառումը</w:t>
            </w:r>
            <w:r w:rsidRPr="00113B00">
              <w:rPr>
                <w:rFonts w:ascii="Arial LatArm" w:hAnsi="Arial LatArm"/>
                <w:color w:val="000000"/>
                <w:sz w:val="18"/>
                <w:szCs w:val="18"/>
              </w:rPr>
              <w:t xml:space="preserve"> </w:t>
            </w:r>
            <w:r w:rsidRPr="00113B00">
              <w:rPr>
                <w:rFonts w:ascii="Arial" w:hAnsi="Arial" w:cs="Arial"/>
                <w:color w:val="000000"/>
                <w:sz w:val="18"/>
                <w:szCs w:val="18"/>
              </w:rPr>
              <w:t>մարտկոցի</w:t>
            </w:r>
            <w:r w:rsidRPr="00113B00">
              <w:rPr>
                <w:rFonts w:ascii="Arial LatArm" w:hAnsi="Arial LatArm"/>
                <w:color w:val="000000"/>
                <w:sz w:val="18"/>
                <w:szCs w:val="18"/>
              </w:rPr>
              <w:t xml:space="preserve"> </w:t>
            </w:r>
            <w:r w:rsidRPr="00113B00">
              <w:rPr>
                <w:rFonts w:ascii="Arial" w:hAnsi="Arial" w:cs="Arial"/>
                <w:color w:val="000000"/>
                <w:sz w:val="18"/>
                <w:szCs w:val="18"/>
              </w:rPr>
              <w:t>պաշտպանության</w:t>
            </w:r>
            <w:r w:rsidRPr="00113B00">
              <w:rPr>
                <w:rFonts w:ascii="Arial LatArm" w:hAnsi="Arial LatArm"/>
                <w:color w:val="000000"/>
                <w:sz w:val="18"/>
                <w:szCs w:val="18"/>
              </w:rPr>
              <w:t xml:space="preserve"> </w:t>
            </w:r>
            <w:r w:rsidRPr="00113B00">
              <w:rPr>
                <w:rFonts w:ascii="Arial" w:hAnsi="Arial" w:cs="Arial"/>
                <w:color w:val="000000"/>
                <w:sz w:val="18"/>
                <w:szCs w:val="18"/>
              </w:rPr>
              <w:t>ռեժիմում</w:t>
            </w:r>
            <w:r w:rsidRPr="00113B00">
              <w:rPr>
                <w:rFonts w:ascii="Arial LatArm" w:hAnsi="Arial LatArm"/>
                <w:color w:val="000000"/>
                <w:sz w:val="18"/>
                <w:szCs w:val="18"/>
              </w:rPr>
              <w:t xml:space="preserve"> </w:t>
            </w:r>
            <w:r w:rsidRPr="00113B00">
              <w:rPr>
                <w:rFonts w:ascii="Arial" w:hAnsi="Arial" w:cs="Arial"/>
                <w:color w:val="000000"/>
                <w:sz w:val="18"/>
                <w:szCs w:val="18"/>
              </w:rPr>
              <w:t>խորը</w:t>
            </w:r>
            <w:r w:rsidRPr="00113B00">
              <w:rPr>
                <w:rFonts w:ascii="Arial LatArm" w:hAnsi="Arial LatArm"/>
                <w:color w:val="000000"/>
                <w:sz w:val="18"/>
                <w:szCs w:val="18"/>
              </w:rPr>
              <w:t xml:space="preserve"> </w:t>
            </w:r>
            <w:r w:rsidRPr="00113B00">
              <w:rPr>
                <w:rFonts w:ascii="Arial" w:hAnsi="Arial" w:cs="Arial"/>
                <w:color w:val="000000"/>
                <w:sz w:val="18"/>
                <w:szCs w:val="18"/>
              </w:rPr>
              <w:t>լիցքաթափումից</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25 </w:t>
            </w:r>
            <w:r w:rsidRPr="00113B00">
              <w:rPr>
                <w:rFonts w:ascii="Arial" w:hAnsi="Arial" w:cs="Arial"/>
                <w:color w:val="000000"/>
                <w:sz w:val="18"/>
                <w:szCs w:val="18"/>
              </w:rPr>
              <w:t>մԱ</w:t>
            </w:r>
            <w:r w:rsidRPr="00113B00">
              <w:rPr>
                <w:rFonts w:ascii="Arial LatArm" w:hAnsi="Arial LatArm"/>
                <w:color w:val="000000"/>
                <w:sz w:val="18"/>
                <w:szCs w:val="18"/>
              </w:rPr>
              <w:br/>
            </w:r>
            <w:r w:rsidRPr="00113B00">
              <w:rPr>
                <w:rFonts w:ascii="Arial" w:hAnsi="Arial" w:cs="Arial"/>
                <w:color w:val="000000"/>
                <w:sz w:val="18"/>
                <w:szCs w:val="18"/>
              </w:rPr>
              <w:t>Բեռների</w:t>
            </w:r>
            <w:r w:rsidRPr="00113B00">
              <w:rPr>
                <w:rFonts w:ascii="Arial LatArm" w:hAnsi="Arial LatArm"/>
                <w:color w:val="000000"/>
                <w:sz w:val="18"/>
                <w:szCs w:val="18"/>
              </w:rPr>
              <w:t xml:space="preserve"> </w:t>
            </w:r>
            <w:r w:rsidRPr="00113B00">
              <w:rPr>
                <w:rFonts w:ascii="Arial" w:hAnsi="Arial" w:cs="Arial"/>
                <w:color w:val="000000"/>
                <w:sz w:val="18"/>
                <w:szCs w:val="18"/>
              </w:rPr>
              <w:t>ընդհանուր</w:t>
            </w:r>
            <w:r w:rsidRPr="00113B00">
              <w:rPr>
                <w:rFonts w:ascii="Arial LatArm" w:hAnsi="Arial LatArm"/>
                <w:color w:val="000000"/>
                <w:sz w:val="18"/>
                <w:szCs w:val="18"/>
              </w:rPr>
              <w:t xml:space="preserve"> </w:t>
            </w:r>
            <w:r w:rsidRPr="00113B00">
              <w:rPr>
                <w:rFonts w:ascii="Arial" w:hAnsi="Arial" w:cs="Arial"/>
                <w:color w:val="000000"/>
                <w:sz w:val="18"/>
                <w:szCs w:val="18"/>
              </w:rPr>
              <w:t>հզորությունը</w:t>
            </w:r>
            <w:r w:rsidRPr="00113B00">
              <w:rPr>
                <w:rFonts w:ascii="Arial LatArm" w:hAnsi="Arial LatArm"/>
                <w:color w:val="000000"/>
                <w:sz w:val="18"/>
                <w:szCs w:val="18"/>
              </w:rPr>
              <w:t xml:space="preserve"> 3300 uF-</w:t>
            </w:r>
            <w:r w:rsidRPr="00113B00">
              <w:rPr>
                <w:rFonts w:ascii="Arial" w:hAnsi="Arial" w:cs="Arial"/>
                <w:color w:val="000000"/>
                <w:sz w:val="18"/>
                <w:szCs w:val="18"/>
              </w:rPr>
              <w:t>ից</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է</w:t>
            </w:r>
            <w:r w:rsidRPr="00113B00">
              <w:rPr>
                <w:rFonts w:ascii="Arial LatArm" w:hAnsi="Arial LatArm"/>
                <w:color w:val="000000"/>
                <w:sz w:val="18"/>
                <w:szCs w:val="18"/>
              </w:rPr>
              <w:br/>
              <w:t xml:space="preserve">AC </w:t>
            </w:r>
            <w:r w:rsidRPr="00113B00">
              <w:rPr>
                <w:rFonts w:ascii="Arial" w:hAnsi="Arial" w:cs="Arial"/>
                <w:color w:val="000000"/>
                <w:sz w:val="18"/>
                <w:szCs w:val="18"/>
              </w:rPr>
              <w:t>ցանցից</w:t>
            </w:r>
            <w:r w:rsidRPr="00113B00">
              <w:rPr>
                <w:rFonts w:ascii="Arial LatArm" w:hAnsi="Arial LatArm"/>
                <w:color w:val="000000"/>
                <w:sz w:val="18"/>
                <w:szCs w:val="18"/>
              </w:rPr>
              <w:t xml:space="preserve"> </w:t>
            </w:r>
            <w:r w:rsidRPr="00113B00">
              <w:rPr>
                <w:rFonts w:ascii="Arial" w:hAnsi="Arial" w:cs="Arial"/>
                <w:color w:val="000000"/>
                <w:sz w:val="18"/>
                <w:szCs w:val="18"/>
              </w:rPr>
              <w:t>սպառվող</w:t>
            </w:r>
            <w:r w:rsidRPr="00113B00">
              <w:rPr>
                <w:rFonts w:ascii="Arial LatArm" w:hAnsi="Arial LatArm"/>
                <w:color w:val="000000"/>
                <w:sz w:val="18"/>
                <w:szCs w:val="18"/>
              </w:rPr>
              <w:t xml:space="preserve"> </w:t>
            </w:r>
            <w:r w:rsidRPr="00113B00">
              <w:rPr>
                <w:rFonts w:ascii="Arial" w:hAnsi="Arial" w:cs="Arial"/>
                <w:color w:val="000000"/>
                <w:sz w:val="18"/>
                <w:szCs w:val="18"/>
              </w:rPr>
              <w:t>հզորությունը</w:t>
            </w:r>
            <w:r w:rsidRPr="00113B00">
              <w:rPr>
                <w:rFonts w:ascii="Arial LatArm" w:hAnsi="Arial LatArm"/>
                <w:color w:val="000000"/>
                <w:sz w:val="18"/>
                <w:szCs w:val="18"/>
              </w:rPr>
              <w:t xml:space="preserve"> 62 </w:t>
            </w:r>
            <w:r w:rsidRPr="00113B00">
              <w:rPr>
                <w:rFonts w:ascii="Arial" w:hAnsi="Arial" w:cs="Arial"/>
                <w:color w:val="000000"/>
                <w:sz w:val="18"/>
                <w:szCs w:val="18"/>
              </w:rPr>
              <w:t>Վտ</w:t>
            </w:r>
            <w:r w:rsidRPr="00113B00">
              <w:rPr>
                <w:rFonts w:ascii="Arial LatArm" w:hAnsi="Arial LatArm"/>
                <w:color w:val="000000"/>
                <w:sz w:val="18"/>
                <w:szCs w:val="18"/>
              </w:rPr>
              <w:t>-</w:t>
            </w:r>
            <w:r w:rsidRPr="00113B00">
              <w:rPr>
                <w:rFonts w:ascii="Arial" w:hAnsi="Arial" w:cs="Arial"/>
                <w:color w:val="000000"/>
                <w:sz w:val="18"/>
                <w:szCs w:val="18"/>
              </w:rPr>
              <w:t>ից</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է</w:t>
            </w:r>
            <w:r w:rsidRPr="00113B00">
              <w:rPr>
                <w:rFonts w:ascii="Arial LatArm" w:hAnsi="Arial LatArm"/>
                <w:color w:val="000000"/>
                <w:sz w:val="18"/>
                <w:szCs w:val="18"/>
              </w:rPr>
              <w:br/>
            </w:r>
            <w:r w:rsidRPr="00113B00">
              <w:rPr>
                <w:rFonts w:ascii="Arial" w:hAnsi="Arial" w:cs="Arial"/>
                <w:color w:val="000000"/>
                <w:sz w:val="18"/>
                <w:szCs w:val="18"/>
              </w:rPr>
              <w:t>Աշխատանքային</w:t>
            </w:r>
            <w:r w:rsidRPr="00113B00">
              <w:rPr>
                <w:rFonts w:ascii="Arial LatArm" w:hAnsi="Arial LatArm"/>
                <w:color w:val="000000"/>
                <w:sz w:val="18"/>
                <w:szCs w:val="18"/>
              </w:rPr>
              <w:t xml:space="preserve"> </w:t>
            </w:r>
            <w:r w:rsidRPr="00113B00">
              <w:rPr>
                <w:rFonts w:ascii="Arial" w:hAnsi="Arial" w:cs="Arial"/>
                <w:color w:val="000000"/>
                <w:sz w:val="18"/>
                <w:szCs w:val="18"/>
              </w:rPr>
              <w:t>ջերմաստիճանի</w:t>
            </w:r>
            <w:r w:rsidRPr="00113B00">
              <w:rPr>
                <w:rFonts w:ascii="Arial LatArm" w:hAnsi="Arial LatArm"/>
                <w:color w:val="000000"/>
                <w:sz w:val="18"/>
                <w:szCs w:val="18"/>
              </w:rPr>
              <w:t xml:space="preserve"> </w:t>
            </w:r>
            <w:r w:rsidRPr="00113B00">
              <w:rPr>
                <w:rFonts w:ascii="Arial" w:hAnsi="Arial" w:cs="Arial"/>
                <w:color w:val="000000"/>
                <w:sz w:val="18"/>
                <w:szCs w:val="18"/>
              </w:rPr>
              <w:t>միջակայքը</w:t>
            </w:r>
            <w:r w:rsidRPr="00113B00">
              <w:rPr>
                <w:rFonts w:ascii="Arial LatArm" w:hAnsi="Arial LatArm"/>
                <w:color w:val="000000"/>
                <w:sz w:val="18"/>
                <w:szCs w:val="18"/>
              </w:rPr>
              <w:t xml:space="preserve"> -10 </w:t>
            </w:r>
            <w:r w:rsidRPr="00113B00">
              <w:rPr>
                <w:rFonts w:ascii="Calibri" w:hAnsi="Calibri" w:cs="Calibri"/>
                <w:color w:val="000000"/>
                <w:sz w:val="18"/>
                <w:szCs w:val="18"/>
              </w:rPr>
              <w:t>С</w:t>
            </w:r>
            <w:r w:rsidRPr="00113B00">
              <w:rPr>
                <w:rFonts w:ascii="Arial LatArm" w:hAnsi="Arial LatArm"/>
                <w:color w:val="000000"/>
                <w:sz w:val="18"/>
                <w:szCs w:val="18"/>
              </w:rPr>
              <w:t>-</w:t>
            </w:r>
            <w:r w:rsidRPr="00113B00">
              <w:rPr>
                <w:rFonts w:ascii="Arial" w:hAnsi="Arial" w:cs="Arial"/>
                <w:color w:val="000000"/>
                <w:sz w:val="18"/>
                <w:szCs w:val="18"/>
              </w:rPr>
              <w:t>ից</w:t>
            </w:r>
            <w:r w:rsidRPr="00113B00">
              <w:rPr>
                <w:rFonts w:ascii="Arial LatArm" w:hAnsi="Arial LatArm"/>
                <w:color w:val="000000"/>
                <w:sz w:val="18"/>
                <w:szCs w:val="18"/>
              </w:rPr>
              <w:t xml:space="preserve"> +40 </w:t>
            </w:r>
            <w:r w:rsidRPr="00113B00">
              <w:rPr>
                <w:rFonts w:ascii="Calibri" w:hAnsi="Calibri" w:cs="Calibri"/>
                <w:color w:val="000000"/>
                <w:sz w:val="18"/>
                <w:szCs w:val="18"/>
              </w:rPr>
              <w:t>С</w:t>
            </w:r>
            <w:r w:rsidRPr="00113B00">
              <w:rPr>
                <w:rFonts w:ascii="Arial LatArm" w:hAnsi="Arial LatArm"/>
                <w:color w:val="000000"/>
                <w:sz w:val="18"/>
                <w:szCs w:val="18"/>
              </w:rPr>
              <w:br/>
            </w:r>
            <w:r w:rsidRPr="00113B00">
              <w:rPr>
                <w:rFonts w:ascii="Arial" w:hAnsi="Arial" w:cs="Arial"/>
                <w:color w:val="000000"/>
                <w:sz w:val="18"/>
                <w:szCs w:val="18"/>
              </w:rPr>
              <w:t>Միջին</w:t>
            </w:r>
            <w:r w:rsidRPr="00113B00">
              <w:rPr>
                <w:rFonts w:ascii="Arial LatArm" w:hAnsi="Arial LatArm"/>
                <w:color w:val="000000"/>
                <w:sz w:val="18"/>
                <w:szCs w:val="18"/>
              </w:rPr>
              <w:t xml:space="preserve"> </w:t>
            </w:r>
            <w:r w:rsidRPr="00113B00">
              <w:rPr>
                <w:rFonts w:ascii="Arial" w:hAnsi="Arial" w:cs="Arial"/>
                <w:color w:val="000000"/>
                <w:sz w:val="18"/>
                <w:szCs w:val="18"/>
              </w:rPr>
              <w:t>ծառայության</w:t>
            </w:r>
            <w:r w:rsidRPr="00113B00">
              <w:rPr>
                <w:rFonts w:ascii="Arial LatArm" w:hAnsi="Arial LatArm"/>
                <w:color w:val="000000"/>
                <w:sz w:val="18"/>
                <w:szCs w:val="18"/>
              </w:rPr>
              <w:t xml:space="preserve"> </w:t>
            </w:r>
            <w:r w:rsidRPr="00113B00">
              <w:rPr>
                <w:rFonts w:ascii="Arial" w:hAnsi="Arial" w:cs="Arial"/>
                <w:color w:val="000000"/>
                <w:sz w:val="18"/>
                <w:szCs w:val="18"/>
              </w:rPr>
              <w:t>ժամկետը</w:t>
            </w:r>
            <w:r w:rsidRPr="00113B00">
              <w:rPr>
                <w:rFonts w:ascii="Arial LatArm" w:hAnsi="Arial LatArm"/>
                <w:color w:val="000000"/>
                <w:sz w:val="18"/>
                <w:szCs w:val="18"/>
              </w:rPr>
              <w:t xml:space="preserve"> </w:t>
            </w:r>
            <w:r w:rsidRPr="00113B00">
              <w:rPr>
                <w:rFonts w:ascii="Arial" w:hAnsi="Arial" w:cs="Arial"/>
                <w:color w:val="000000"/>
                <w:sz w:val="18"/>
                <w:szCs w:val="18"/>
              </w:rPr>
              <w:t>առնվազն</w:t>
            </w:r>
            <w:r w:rsidRPr="00113B00">
              <w:rPr>
                <w:rFonts w:ascii="Arial LatArm" w:hAnsi="Arial LatArm"/>
                <w:color w:val="000000"/>
                <w:sz w:val="18"/>
                <w:szCs w:val="18"/>
              </w:rPr>
              <w:t xml:space="preserve"> 10 </w:t>
            </w:r>
            <w:r w:rsidRPr="00113B00">
              <w:rPr>
                <w:rFonts w:ascii="Arial" w:hAnsi="Arial" w:cs="Arial"/>
                <w:color w:val="000000"/>
                <w:sz w:val="18"/>
                <w:szCs w:val="18"/>
              </w:rPr>
              <w:t>տարի</w:t>
            </w:r>
            <w:r w:rsidRPr="00113B00">
              <w:rPr>
                <w:rFonts w:ascii="Arial LatArm" w:hAnsi="Arial LatArm"/>
                <w:color w:val="000000"/>
                <w:sz w:val="18"/>
                <w:szCs w:val="18"/>
              </w:rPr>
              <w:t xml:space="preserve"> </w:t>
            </w:r>
            <w:r w:rsidRPr="00113B00">
              <w:rPr>
                <w:rFonts w:ascii="Arial" w:hAnsi="Arial" w:cs="Arial"/>
                <w:color w:val="000000"/>
                <w:sz w:val="18"/>
                <w:szCs w:val="18"/>
              </w:rPr>
              <w:t>է</w:t>
            </w:r>
          </w:p>
        </w:tc>
      </w:tr>
      <w:tr w:rsidR="005D3E95" w:rsidRPr="00113B00" w:rsidTr="004C02B4">
        <w:trPr>
          <w:trHeight w:val="945"/>
        </w:trPr>
        <w:tc>
          <w:tcPr>
            <w:tcW w:w="2440" w:type="dxa"/>
            <w:tcBorders>
              <w:top w:val="nil"/>
              <w:left w:val="single" w:sz="4" w:space="0" w:color="auto"/>
              <w:bottom w:val="single" w:sz="4" w:space="0" w:color="auto"/>
              <w:right w:val="single" w:sz="4" w:space="0" w:color="auto"/>
            </w:tcBorders>
            <w:shd w:val="clear" w:color="auto" w:fill="auto"/>
            <w:noWrap/>
            <w:hideMark/>
          </w:tcPr>
          <w:p w:rsidR="005D3E95" w:rsidRPr="00CB4E2F" w:rsidRDefault="005D3E95" w:rsidP="005D3E95">
            <w:r w:rsidRPr="00CB4E2F">
              <w:t>батарея</w:t>
            </w:r>
          </w:p>
        </w:tc>
        <w:tc>
          <w:tcPr>
            <w:tcW w:w="8333" w:type="dxa"/>
            <w:tcBorders>
              <w:top w:val="single" w:sz="4" w:space="0" w:color="auto"/>
              <w:left w:val="nil"/>
              <w:bottom w:val="single" w:sz="4" w:space="0" w:color="auto"/>
              <w:right w:val="single" w:sz="4" w:space="0" w:color="000000"/>
            </w:tcBorders>
            <w:shd w:val="clear" w:color="auto" w:fill="auto"/>
            <w:vAlign w:val="center"/>
            <w:hideMark/>
          </w:tcPr>
          <w:p w:rsidR="005D3E95" w:rsidRPr="00113B00" w:rsidRDefault="005D3E95" w:rsidP="005D3E95">
            <w:pPr>
              <w:jc w:val="center"/>
              <w:rPr>
                <w:rFonts w:ascii="Arial LatArm" w:hAnsi="Arial LatArm"/>
                <w:color w:val="000000"/>
                <w:sz w:val="18"/>
                <w:szCs w:val="18"/>
              </w:rPr>
            </w:pPr>
            <w:r w:rsidRPr="00113B00">
              <w:rPr>
                <w:rFonts w:ascii="Arial" w:hAnsi="Arial" w:cs="Arial"/>
                <w:color w:val="000000"/>
                <w:sz w:val="18"/>
                <w:szCs w:val="18"/>
              </w:rPr>
              <w:t>մարտկոց</w:t>
            </w:r>
            <w:r w:rsidRPr="00113B00">
              <w:rPr>
                <w:rFonts w:ascii="Arial LatArm" w:hAnsi="Arial LatArm"/>
                <w:color w:val="000000"/>
                <w:sz w:val="18"/>
                <w:szCs w:val="18"/>
              </w:rPr>
              <w:t xml:space="preserve">, 12V, 7Ah, </w:t>
            </w:r>
            <w:r w:rsidRPr="00113B00">
              <w:rPr>
                <w:rFonts w:ascii="Arial" w:hAnsi="Arial" w:cs="Arial"/>
                <w:color w:val="000000"/>
                <w:sz w:val="18"/>
                <w:szCs w:val="18"/>
              </w:rPr>
              <w:t>չափսերը</w:t>
            </w:r>
            <w:r w:rsidRPr="00113B00">
              <w:rPr>
                <w:rFonts w:ascii="Arial LatArm" w:hAnsi="Arial LatArm"/>
                <w:color w:val="000000"/>
                <w:sz w:val="18"/>
                <w:szCs w:val="18"/>
              </w:rPr>
              <w:br/>
              <w:t xml:space="preserve">151/65/101 </w:t>
            </w:r>
            <w:r w:rsidRPr="00113B00">
              <w:rPr>
                <w:rFonts w:ascii="Arial" w:hAnsi="Arial" w:cs="Arial"/>
                <w:color w:val="000000"/>
                <w:sz w:val="18"/>
                <w:szCs w:val="18"/>
              </w:rPr>
              <w:t>մմ</w:t>
            </w:r>
          </w:p>
        </w:tc>
      </w:tr>
      <w:tr w:rsidR="005D3E95" w:rsidRPr="00113B00" w:rsidTr="004C02B4">
        <w:trPr>
          <w:trHeight w:val="3000"/>
        </w:trPr>
        <w:tc>
          <w:tcPr>
            <w:tcW w:w="2440" w:type="dxa"/>
            <w:tcBorders>
              <w:top w:val="nil"/>
              <w:left w:val="single" w:sz="4" w:space="0" w:color="auto"/>
              <w:bottom w:val="single" w:sz="4" w:space="0" w:color="auto"/>
              <w:right w:val="single" w:sz="4" w:space="0" w:color="auto"/>
            </w:tcBorders>
            <w:shd w:val="clear" w:color="auto" w:fill="auto"/>
            <w:noWrap/>
            <w:hideMark/>
          </w:tcPr>
          <w:p w:rsidR="005D3E95" w:rsidRPr="00CB4E2F" w:rsidRDefault="005D3E95" w:rsidP="005D3E95">
            <w:r w:rsidRPr="00CB4E2F">
              <w:lastRenderedPageBreak/>
              <w:t>устройство для вызова службы экстренной помощи</w:t>
            </w:r>
          </w:p>
        </w:tc>
        <w:tc>
          <w:tcPr>
            <w:tcW w:w="8333" w:type="dxa"/>
            <w:tcBorders>
              <w:top w:val="single" w:sz="4" w:space="0" w:color="auto"/>
              <w:left w:val="nil"/>
              <w:bottom w:val="single" w:sz="4" w:space="0" w:color="auto"/>
              <w:right w:val="single" w:sz="4" w:space="0" w:color="000000"/>
            </w:tcBorders>
            <w:shd w:val="clear" w:color="auto" w:fill="auto"/>
            <w:vAlign w:val="center"/>
            <w:hideMark/>
          </w:tcPr>
          <w:p w:rsidR="005D3E95" w:rsidRPr="00113B00" w:rsidRDefault="005D3E95" w:rsidP="005D3E95">
            <w:pPr>
              <w:jc w:val="center"/>
              <w:rPr>
                <w:rFonts w:ascii="Arial LatArm" w:hAnsi="Arial LatArm"/>
                <w:color w:val="000000"/>
                <w:sz w:val="18"/>
                <w:szCs w:val="18"/>
              </w:rPr>
            </w:pPr>
            <w:r w:rsidRPr="00113B00">
              <w:rPr>
                <w:rFonts w:ascii="Arial" w:hAnsi="Arial" w:cs="Arial"/>
                <w:color w:val="000000"/>
                <w:sz w:val="18"/>
                <w:szCs w:val="18"/>
              </w:rPr>
              <w:t>Ղեկավարման</w:t>
            </w:r>
            <w:r w:rsidRPr="00113B00">
              <w:rPr>
                <w:rFonts w:ascii="Arial LatArm" w:hAnsi="Arial LatArm"/>
                <w:color w:val="000000"/>
                <w:sz w:val="18"/>
                <w:szCs w:val="18"/>
              </w:rPr>
              <w:t xml:space="preserve"> </w:t>
            </w:r>
            <w:r w:rsidRPr="00113B00">
              <w:rPr>
                <w:rFonts w:ascii="Arial" w:hAnsi="Arial" w:cs="Arial"/>
                <w:color w:val="000000"/>
                <w:sz w:val="18"/>
                <w:szCs w:val="18"/>
              </w:rPr>
              <w:t>վահանակ</w:t>
            </w:r>
            <w:r w:rsidRPr="00113B00">
              <w:rPr>
                <w:rFonts w:ascii="Arial LatArm" w:hAnsi="Arial LatArm"/>
                <w:color w:val="000000"/>
                <w:sz w:val="18"/>
                <w:szCs w:val="18"/>
              </w:rPr>
              <w:t xml:space="preserve">, </w:t>
            </w:r>
            <w:r w:rsidRPr="00113B00">
              <w:rPr>
                <w:rFonts w:ascii="Arial" w:hAnsi="Arial" w:cs="Arial"/>
                <w:color w:val="000000"/>
                <w:sz w:val="18"/>
                <w:szCs w:val="18"/>
              </w:rPr>
              <w:t>Տեղեկատվական</w:t>
            </w:r>
            <w:r w:rsidRPr="00113B00">
              <w:rPr>
                <w:rFonts w:ascii="Arial LatArm" w:hAnsi="Arial LatArm"/>
                <w:color w:val="000000"/>
                <w:sz w:val="18"/>
                <w:szCs w:val="18"/>
              </w:rPr>
              <w:t xml:space="preserve"> </w:t>
            </w:r>
            <w:r w:rsidRPr="00113B00">
              <w:rPr>
                <w:rFonts w:ascii="Arial" w:hAnsi="Arial" w:cs="Arial"/>
                <w:color w:val="000000"/>
                <w:sz w:val="18"/>
                <w:szCs w:val="18"/>
              </w:rPr>
              <w:t>հզորություն</w:t>
            </w:r>
            <w:r w:rsidRPr="00113B00">
              <w:rPr>
                <w:rFonts w:ascii="Arial LatArm" w:hAnsi="Arial LatArm"/>
                <w:color w:val="000000"/>
                <w:sz w:val="18"/>
                <w:szCs w:val="18"/>
              </w:rPr>
              <w:t xml:space="preserve"> (</w:t>
            </w:r>
            <w:r w:rsidRPr="00113B00">
              <w:rPr>
                <w:rFonts w:ascii="Arial" w:hAnsi="Arial" w:cs="Arial"/>
                <w:color w:val="000000"/>
                <w:sz w:val="18"/>
                <w:szCs w:val="18"/>
              </w:rPr>
              <w:t>տագնապային</w:t>
            </w:r>
            <w:r w:rsidRPr="00113B00">
              <w:rPr>
                <w:rFonts w:ascii="Arial LatArm" w:hAnsi="Arial LatArm"/>
                <w:color w:val="000000"/>
                <w:sz w:val="18"/>
                <w:szCs w:val="18"/>
              </w:rPr>
              <w:t xml:space="preserve"> </w:t>
            </w:r>
            <w:r w:rsidRPr="00113B00">
              <w:rPr>
                <w:rFonts w:ascii="Arial" w:hAnsi="Arial" w:cs="Arial"/>
                <w:color w:val="000000"/>
                <w:sz w:val="18"/>
                <w:szCs w:val="18"/>
              </w:rPr>
              <w:t>օղակների</w:t>
            </w:r>
            <w:r w:rsidRPr="00113B00">
              <w:rPr>
                <w:rFonts w:ascii="Arial LatArm" w:hAnsi="Arial LatArm"/>
                <w:color w:val="000000"/>
                <w:sz w:val="18"/>
                <w:szCs w:val="18"/>
              </w:rPr>
              <w:t xml:space="preserve"> </w:t>
            </w:r>
            <w:r w:rsidRPr="00113B00">
              <w:rPr>
                <w:rFonts w:ascii="Arial" w:hAnsi="Arial" w:cs="Arial"/>
                <w:color w:val="000000"/>
                <w:sz w:val="18"/>
                <w:szCs w:val="18"/>
              </w:rPr>
              <w:t>քանակը</w:t>
            </w:r>
            <w:r w:rsidRPr="00113B00">
              <w:rPr>
                <w:rFonts w:ascii="Arial LatArm" w:hAnsi="Arial LatArm"/>
                <w:color w:val="000000"/>
                <w:sz w:val="18"/>
                <w:szCs w:val="18"/>
              </w:rPr>
              <w:t>) 5</w:t>
            </w:r>
            <w:r w:rsidRPr="00113B00">
              <w:rPr>
                <w:rFonts w:ascii="Arial LatArm" w:hAnsi="Arial LatArm"/>
                <w:color w:val="000000"/>
                <w:sz w:val="18"/>
                <w:szCs w:val="18"/>
              </w:rPr>
              <w:br/>
            </w:r>
            <w:r w:rsidRPr="00113B00">
              <w:rPr>
                <w:rFonts w:ascii="Arial" w:hAnsi="Arial" w:cs="Arial"/>
                <w:color w:val="000000"/>
                <w:sz w:val="18"/>
                <w:szCs w:val="18"/>
              </w:rPr>
              <w:t>Տեղեկատվական</w:t>
            </w:r>
            <w:r w:rsidRPr="00113B00">
              <w:rPr>
                <w:rFonts w:ascii="Arial LatArm" w:hAnsi="Arial LatArm"/>
                <w:color w:val="000000"/>
                <w:sz w:val="18"/>
                <w:szCs w:val="18"/>
              </w:rPr>
              <w:t xml:space="preserve"> </w:t>
            </w:r>
            <w:r w:rsidRPr="00113B00">
              <w:rPr>
                <w:rFonts w:ascii="Arial" w:hAnsi="Arial" w:cs="Arial"/>
                <w:color w:val="000000"/>
                <w:sz w:val="18"/>
                <w:szCs w:val="18"/>
              </w:rPr>
              <w:t>բովանդակություն</w:t>
            </w:r>
            <w:r w:rsidRPr="00113B00">
              <w:rPr>
                <w:rFonts w:ascii="Arial LatArm" w:hAnsi="Arial LatArm"/>
                <w:color w:val="000000"/>
                <w:sz w:val="18"/>
                <w:szCs w:val="18"/>
              </w:rPr>
              <w:t xml:space="preserve"> (</w:t>
            </w:r>
            <w:r w:rsidRPr="00113B00">
              <w:rPr>
                <w:rFonts w:ascii="Arial" w:hAnsi="Arial" w:cs="Arial"/>
                <w:color w:val="000000"/>
                <w:sz w:val="18"/>
                <w:szCs w:val="18"/>
              </w:rPr>
              <w:t>ծանուցումների</w:t>
            </w:r>
            <w:r w:rsidRPr="00113B00">
              <w:rPr>
                <w:rFonts w:ascii="Arial LatArm" w:hAnsi="Arial LatArm"/>
                <w:color w:val="000000"/>
                <w:sz w:val="18"/>
                <w:szCs w:val="18"/>
              </w:rPr>
              <w:t xml:space="preserve"> </w:t>
            </w:r>
            <w:r w:rsidRPr="00113B00">
              <w:rPr>
                <w:rFonts w:ascii="Arial" w:hAnsi="Arial" w:cs="Arial"/>
                <w:color w:val="000000"/>
                <w:sz w:val="18"/>
                <w:szCs w:val="18"/>
              </w:rPr>
              <w:t>տեսակների</w:t>
            </w:r>
            <w:r w:rsidRPr="00113B00">
              <w:rPr>
                <w:rFonts w:ascii="Arial LatArm" w:hAnsi="Arial LatArm"/>
                <w:color w:val="000000"/>
                <w:sz w:val="18"/>
                <w:szCs w:val="18"/>
              </w:rPr>
              <w:t xml:space="preserve"> </w:t>
            </w:r>
            <w:r w:rsidRPr="00113B00">
              <w:rPr>
                <w:rFonts w:ascii="Arial" w:hAnsi="Arial" w:cs="Arial"/>
                <w:color w:val="000000"/>
                <w:sz w:val="18"/>
                <w:szCs w:val="18"/>
              </w:rPr>
              <w:t>քանակը</w:t>
            </w:r>
            <w:r w:rsidRPr="00113B00">
              <w:rPr>
                <w:rFonts w:ascii="Arial LatArm" w:hAnsi="Arial LatArm"/>
                <w:color w:val="000000"/>
                <w:sz w:val="18"/>
                <w:szCs w:val="18"/>
              </w:rPr>
              <w:t>) 17</w:t>
            </w:r>
            <w:r w:rsidRPr="00113B00">
              <w:rPr>
                <w:rFonts w:ascii="Arial LatArm" w:hAnsi="Arial LatArm"/>
                <w:color w:val="000000"/>
                <w:sz w:val="18"/>
                <w:szCs w:val="18"/>
              </w:rPr>
              <w:br/>
            </w:r>
            <w:r w:rsidRPr="00113B00">
              <w:rPr>
                <w:rFonts w:ascii="Arial" w:hAnsi="Arial" w:cs="Arial"/>
                <w:color w:val="000000"/>
                <w:sz w:val="18"/>
                <w:szCs w:val="18"/>
              </w:rPr>
              <w:t>Ծանուցման</w:t>
            </w:r>
            <w:r w:rsidRPr="00113B00">
              <w:rPr>
                <w:rFonts w:ascii="Arial LatArm" w:hAnsi="Arial LatArm"/>
                <w:color w:val="000000"/>
                <w:sz w:val="18"/>
                <w:szCs w:val="18"/>
              </w:rPr>
              <w:t xml:space="preserve"> </w:t>
            </w:r>
            <w:r w:rsidRPr="00113B00">
              <w:rPr>
                <w:rFonts w:ascii="Arial" w:hAnsi="Arial" w:cs="Arial"/>
                <w:color w:val="000000"/>
                <w:sz w:val="18"/>
                <w:szCs w:val="18"/>
              </w:rPr>
              <w:t>բուֆերային</w:t>
            </w:r>
            <w:r w:rsidRPr="00113B00">
              <w:rPr>
                <w:rFonts w:ascii="Arial LatArm" w:hAnsi="Arial LatArm"/>
                <w:color w:val="000000"/>
                <w:sz w:val="18"/>
                <w:szCs w:val="18"/>
              </w:rPr>
              <w:t xml:space="preserve"> </w:t>
            </w:r>
            <w:r w:rsidRPr="00113B00">
              <w:rPr>
                <w:rFonts w:ascii="Arial" w:hAnsi="Arial" w:cs="Arial"/>
                <w:color w:val="000000"/>
                <w:sz w:val="18"/>
                <w:szCs w:val="18"/>
              </w:rPr>
              <w:t>հզորությունը</w:t>
            </w:r>
            <w:r w:rsidRPr="00113B00">
              <w:rPr>
                <w:rFonts w:ascii="Arial LatArm" w:hAnsi="Arial LatArm"/>
                <w:color w:val="000000"/>
                <w:sz w:val="18"/>
                <w:szCs w:val="18"/>
              </w:rPr>
              <w:t xml:space="preserve"> (</w:t>
            </w:r>
            <w:r w:rsidRPr="00113B00">
              <w:rPr>
                <w:rFonts w:ascii="Arial" w:hAnsi="Arial" w:cs="Arial"/>
                <w:color w:val="000000"/>
                <w:sz w:val="18"/>
                <w:szCs w:val="18"/>
              </w:rPr>
              <w:t>միջոցառումների</w:t>
            </w:r>
            <w:r w:rsidRPr="00113B00">
              <w:rPr>
                <w:rFonts w:ascii="Arial LatArm" w:hAnsi="Arial LatArm"/>
                <w:color w:val="000000"/>
                <w:sz w:val="18"/>
                <w:szCs w:val="18"/>
              </w:rPr>
              <w:t xml:space="preserve"> </w:t>
            </w:r>
            <w:r w:rsidRPr="00113B00">
              <w:rPr>
                <w:rFonts w:ascii="Arial" w:hAnsi="Arial" w:cs="Arial"/>
                <w:color w:val="000000"/>
                <w:sz w:val="18"/>
                <w:szCs w:val="18"/>
              </w:rPr>
              <w:t>քանակը</w:t>
            </w:r>
            <w:r w:rsidRPr="00113B00">
              <w:rPr>
                <w:rFonts w:ascii="Arial LatArm" w:hAnsi="Arial LatArm"/>
                <w:color w:val="000000"/>
                <w:sz w:val="18"/>
                <w:szCs w:val="18"/>
              </w:rPr>
              <w:t>) 40</w:t>
            </w:r>
            <w:r w:rsidRPr="00113B00">
              <w:rPr>
                <w:rFonts w:ascii="Arial LatArm" w:hAnsi="Arial LatArm"/>
                <w:color w:val="000000"/>
                <w:sz w:val="18"/>
                <w:szCs w:val="18"/>
              </w:rPr>
              <w:br/>
            </w:r>
            <w:r w:rsidRPr="00113B00">
              <w:rPr>
                <w:rFonts w:ascii="Arial" w:hAnsi="Arial" w:cs="Arial"/>
                <w:color w:val="000000"/>
                <w:sz w:val="18"/>
                <w:szCs w:val="18"/>
              </w:rPr>
              <w:t>Ծանուցման</w:t>
            </w:r>
            <w:r w:rsidRPr="00113B00">
              <w:rPr>
                <w:rFonts w:ascii="Arial LatArm" w:hAnsi="Arial LatArm"/>
                <w:color w:val="000000"/>
                <w:sz w:val="18"/>
                <w:szCs w:val="18"/>
              </w:rPr>
              <w:t xml:space="preserve"> </w:t>
            </w:r>
            <w:r w:rsidRPr="00113B00">
              <w:rPr>
                <w:rFonts w:ascii="Arial" w:hAnsi="Arial" w:cs="Arial"/>
                <w:color w:val="000000"/>
                <w:sz w:val="18"/>
                <w:szCs w:val="18"/>
              </w:rPr>
              <w:t>համար</w:t>
            </w:r>
            <w:r w:rsidRPr="00113B00">
              <w:rPr>
                <w:rFonts w:ascii="Arial LatArm" w:hAnsi="Arial LatArm"/>
                <w:color w:val="000000"/>
                <w:sz w:val="18"/>
                <w:szCs w:val="18"/>
              </w:rPr>
              <w:t xml:space="preserve"> </w:t>
            </w:r>
            <w:r w:rsidRPr="00113B00">
              <w:rPr>
                <w:rFonts w:ascii="Arial" w:hAnsi="Arial" w:cs="Arial"/>
                <w:color w:val="000000"/>
                <w:sz w:val="18"/>
                <w:szCs w:val="18"/>
              </w:rPr>
              <w:t>հեռախոսների</w:t>
            </w:r>
            <w:r w:rsidRPr="00113B00">
              <w:rPr>
                <w:rFonts w:ascii="Arial LatArm" w:hAnsi="Arial LatArm"/>
                <w:color w:val="000000"/>
                <w:sz w:val="18"/>
                <w:szCs w:val="18"/>
              </w:rPr>
              <w:t xml:space="preserve"> </w:t>
            </w:r>
            <w:r w:rsidRPr="00113B00">
              <w:rPr>
                <w:rFonts w:ascii="Arial" w:hAnsi="Arial" w:cs="Arial"/>
                <w:color w:val="000000"/>
                <w:sz w:val="18"/>
                <w:szCs w:val="18"/>
              </w:rPr>
              <w:t>առավելագույն</w:t>
            </w:r>
            <w:r w:rsidRPr="00113B00">
              <w:rPr>
                <w:rFonts w:ascii="Arial LatArm" w:hAnsi="Arial LatArm"/>
                <w:color w:val="000000"/>
                <w:sz w:val="18"/>
                <w:szCs w:val="18"/>
              </w:rPr>
              <w:t xml:space="preserve"> </w:t>
            </w:r>
            <w:r w:rsidRPr="00113B00">
              <w:rPr>
                <w:rFonts w:ascii="Arial" w:hAnsi="Arial" w:cs="Arial"/>
                <w:color w:val="000000"/>
                <w:sz w:val="18"/>
                <w:szCs w:val="18"/>
              </w:rPr>
              <w:t>քանակը</w:t>
            </w:r>
            <w:r w:rsidRPr="00113B00">
              <w:rPr>
                <w:rFonts w:ascii="Arial LatArm" w:hAnsi="Arial LatArm"/>
                <w:color w:val="000000"/>
                <w:sz w:val="18"/>
                <w:szCs w:val="18"/>
              </w:rPr>
              <w:t xml:space="preserve"> 16</w:t>
            </w:r>
            <w:r w:rsidRPr="00113B00">
              <w:rPr>
                <w:rFonts w:ascii="Arial LatArm" w:hAnsi="Arial LatArm"/>
                <w:color w:val="000000"/>
                <w:sz w:val="18"/>
                <w:szCs w:val="18"/>
              </w:rPr>
              <w:br/>
            </w:r>
            <w:r w:rsidRPr="00113B00">
              <w:rPr>
                <w:rFonts w:ascii="Arial" w:hAnsi="Arial" w:cs="Arial"/>
                <w:color w:val="000000"/>
                <w:sz w:val="18"/>
                <w:szCs w:val="18"/>
              </w:rPr>
              <w:t>Հիշողության</w:t>
            </w:r>
            <w:r w:rsidRPr="00113B00">
              <w:rPr>
                <w:rFonts w:ascii="Arial LatArm" w:hAnsi="Arial LatArm"/>
                <w:color w:val="000000"/>
                <w:sz w:val="18"/>
                <w:szCs w:val="18"/>
              </w:rPr>
              <w:t xml:space="preserve"> </w:t>
            </w:r>
            <w:r w:rsidRPr="00113B00">
              <w:rPr>
                <w:rFonts w:ascii="Arial" w:hAnsi="Arial" w:cs="Arial"/>
                <w:color w:val="000000"/>
                <w:sz w:val="18"/>
                <w:szCs w:val="18"/>
              </w:rPr>
              <w:t>հզորությունը</w:t>
            </w:r>
            <w:r w:rsidRPr="00113B00">
              <w:rPr>
                <w:rFonts w:ascii="Arial LatArm" w:hAnsi="Arial LatArm"/>
                <w:color w:val="000000"/>
                <w:sz w:val="18"/>
                <w:szCs w:val="18"/>
              </w:rPr>
              <w:t xml:space="preserve"> </w:t>
            </w:r>
            <w:r w:rsidRPr="00113B00">
              <w:rPr>
                <w:rFonts w:ascii="Arial" w:hAnsi="Arial" w:cs="Arial"/>
                <w:color w:val="000000"/>
                <w:sz w:val="18"/>
                <w:szCs w:val="18"/>
              </w:rPr>
              <w:t>նույնականացման</w:t>
            </w:r>
            <w:r w:rsidRPr="00113B00">
              <w:rPr>
                <w:rFonts w:ascii="Arial LatArm" w:hAnsi="Arial LatArm"/>
                <w:color w:val="000000"/>
                <w:sz w:val="18"/>
                <w:szCs w:val="18"/>
              </w:rPr>
              <w:t xml:space="preserve"> </w:t>
            </w:r>
            <w:r w:rsidRPr="00113B00">
              <w:rPr>
                <w:rFonts w:ascii="Arial" w:hAnsi="Arial" w:cs="Arial"/>
                <w:color w:val="000000"/>
                <w:sz w:val="18"/>
                <w:szCs w:val="18"/>
              </w:rPr>
              <w:t>կոդերի</w:t>
            </w:r>
            <w:r w:rsidRPr="00113B00">
              <w:rPr>
                <w:rFonts w:ascii="Arial LatArm" w:hAnsi="Arial LatArm"/>
                <w:color w:val="000000"/>
                <w:sz w:val="18"/>
                <w:szCs w:val="18"/>
              </w:rPr>
              <w:t xml:space="preserve"> </w:t>
            </w:r>
            <w:r w:rsidRPr="00113B00">
              <w:rPr>
                <w:rFonts w:ascii="Arial" w:hAnsi="Arial" w:cs="Arial"/>
                <w:color w:val="000000"/>
                <w:sz w:val="18"/>
                <w:szCs w:val="18"/>
              </w:rPr>
              <w:t>համար</w:t>
            </w:r>
            <w:r w:rsidRPr="00113B00">
              <w:rPr>
                <w:rFonts w:ascii="Arial LatArm" w:hAnsi="Arial LatArm"/>
                <w:color w:val="000000"/>
                <w:sz w:val="18"/>
                <w:szCs w:val="18"/>
              </w:rPr>
              <w:t xml:space="preserve"> 64 </w:t>
            </w:r>
            <w:r w:rsidRPr="00113B00">
              <w:rPr>
                <w:rFonts w:ascii="Arial" w:hAnsi="Arial" w:cs="Arial"/>
                <w:color w:val="000000"/>
                <w:sz w:val="18"/>
                <w:szCs w:val="18"/>
              </w:rPr>
              <w:t>հատ</w:t>
            </w:r>
            <w:r w:rsidRPr="00113B00">
              <w:rPr>
                <w:rFonts w:ascii="Arial LatArm" w:hAnsi="Arial LatArm"/>
                <w:color w:val="000000"/>
                <w:sz w:val="18"/>
                <w:szCs w:val="18"/>
              </w:rPr>
              <w:br/>
            </w:r>
            <w:r w:rsidRPr="00113B00">
              <w:rPr>
                <w:rFonts w:ascii="Arial" w:hAnsi="Arial" w:cs="Arial"/>
                <w:color w:val="000000"/>
                <w:sz w:val="18"/>
                <w:szCs w:val="18"/>
              </w:rPr>
              <w:t>Լարումը</w:t>
            </w:r>
            <w:r w:rsidRPr="00113B00">
              <w:rPr>
                <w:rFonts w:ascii="Arial LatArm" w:hAnsi="Arial LatArm"/>
                <w:color w:val="000000"/>
                <w:sz w:val="18"/>
                <w:szCs w:val="18"/>
              </w:rPr>
              <w:t xml:space="preserve"> </w:t>
            </w:r>
            <w:r w:rsidRPr="00113B00">
              <w:rPr>
                <w:rFonts w:ascii="Arial" w:hAnsi="Arial" w:cs="Arial"/>
                <w:color w:val="000000"/>
                <w:sz w:val="18"/>
                <w:szCs w:val="18"/>
              </w:rPr>
              <w:t>հանգույցի</w:t>
            </w:r>
            <w:r w:rsidRPr="00113B00">
              <w:rPr>
                <w:rFonts w:ascii="Arial LatArm" w:hAnsi="Arial LatArm"/>
                <w:color w:val="000000"/>
                <w:sz w:val="18"/>
                <w:szCs w:val="18"/>
              </w:rPr>
              <w:t xml:space="preserve"> </w:t>
            </w:r>
            <w:r w:rsidRPr="00113B00">
              <w:rPr>
                <w:rFonts w:ascii="Arial" w:hAnsi="Arial" w:cs="Arial"/>
                <w:color w:val="000000"/>
                <w:sz w:val="18"/>
                <w:szCs w:val="18"/>
              </w:rPr>
              <w:t>մուտքի</w:t>
            </w:r>
            <w:r w:rsidRPr="00113B00">
              <w:rPr>
                <w:rFonts w:ascii="Arial LatArm" w:hAnsi="Arial LatArm"/>
                <w:color w:val="000000"/>
                <w:sz w:val="18"/>
                <w:szCs w:val="18"/>
              </w:rPr>
              <w:t xml:space="preserve"> </w:t>
            </w:r>
            <w:r w:rsidRPr="00113B00">
              <w:rPr>
                <w:rFonts w:ascii="Arial" w:hAnsi="Arial" w:cs="Arial"/>
                <w:color w:val="000000"/>
                <w:sz w:val="18"/>
                <w:szCs w:val="18"/>
              </w:rPr>
              <w:t>մոտ</w:t>
            </w:r>
            <w:r w:rsidRPr="00113B00">
              <w:rPr>
                <w:rFonts w:ascii="Arial LatArm" w:hAnsi="Arial LatArm"/>
                <w:color w:val="000000"/>
                <w:sz w:val="18"/>
                <w:szCs w:val="18"/>
              </w:rPr>
              <w:t xml:space="preserve"> 7,5 </w:t>
            </w:r>
            <w:r w:rsidRPr="00113B00">
              <w:rPr>
                <w:rFonts w:ascii="Arial" w:hAnsi="Arial" w:cs="Arial"/>
                <w:color w:val="000000"/>
                <w:sz w:val="18"/>
                <w:szCs w:val="18"/>
              </w:rPr>
              <w:t>կՕմ</w:t>
            </w:r>
            <w:r w:rsidRPr="00113B00">
              <w:rPr>
                <w:rFonts w:ascii="Arial LatArm" w:hAnsi="Arial LatArm"/>
                <w:color w:val="000000"/>
                <w:sz w:val="18"/>
                <w:szCs w:val="18"/>
              </w:rPr>
              <w:t xml:space="preserve"> </w:t>
            </w:r>
            <w:r w:rsidRPr="00113B00">
              <w:rPr>
                <w:rFonts w:ascii="Arial" w:hAnsi="Arial" w:cs="Arial"/>
                <w:color w:val="000000"/>
                <w:sz w:val="18"/>
                <w:szCs w:val="18"/>
              </w:rPr>
              <w:t>անվանական</w:t>
            </w:r>
            <w:r w:rsidRPr="00113B00">
              <w:rPr>
                <w:rFonts w:ascii="Arial LatArm" w:hAnsi="Arial LatArm"/>
                <w:color w:val="000000"/>
                <w:sz w:val="18"/>
                <w:szCs w:val="18"/>
              </w:rPr>
              <w:t xml:space="preserve"> </w:t>
            </w:r>
            <w:r w:rsidRPr="00113B00">
              <w:rPr>
                <w:rFonts w:ascii="Arial" w:hAnsi="Arial" w:cs="Arial"/>
                <w:color w:val="000000"/>
                <w:sz w:val="18"/>
                <w:szCs w:val="18"/>
              </w:rPr>
              <w:t>դիմադրության</w:t>
            </w:r>
            <w:r w:rsidRPr="00113B00">
              <w:rPr>
                <w:rFonts w:ascii="Arial LatArm" w:hAnsi="Arial LatArm"/>
                <w:color w:val="000000"/>
                <w:sz w:val="18"/>
                <w:szCs w:val="18"/>
              </w:rPr>
              <w:t xml:space="preserve"> </w:t>
            </w:r>
            <w:r w:rsidRPr="00113B00">
              <w:rPr>
                <w:rFonts w:ascii="Arial" w:hAnsi="Arial" w:cs="Arial"/>
                <w:color w:val="000000"/>
                <w:sz w:val="18"/>
                <w:szCs w:val="18"/>
              </w:rPr>
              <w:t>դեպքում</w:t>
            </w:r>
            <w:r w:rsidRPr="00113B00">
              <w:rPr>
                <w:rFonts w:ascii="Arial LatArm" w:hAnsi="Arial LatArm"/>
                <w:color w:val="000000"/>
                <w:sz w:val="18"/>
                <w:szCs w:val="18"/>
              </w:rPr>
              <w:t xml:space="preserve"> 19 ... 20 </w:t>
            </w:r>
            <w:r w:rsidRPr="00113B00">
              <w:rPr>
                <w:rFonts w:ascii="Arial" w:hAnsi="Arial" w:cs="Arial"/>
                <w:color w:val="000000"/>
                <w:sz w:val="18"/>
                <w:szCs w:val="18"/>
              </w:rPr>
              <w:t>Վ</w:t>
            </w:r>
            <w:r w:rsidRPr="00113B00">
              <w:rPr>
                <w:rFonts w:ascii="Arial LatArm" w:hAnsi="Arial LatArm"/>
                <w:color w:val="000000"/>
                <w:sz w:val="18"/>
                <w:szCs w:val="18"/>
              </w:rPr>
              <w:br/>
            </w:r>
            <w:r w:rsidRPr="00113B00">
              <w:rPr>
                <w:rFonts w:ascii="Arial" w:hAnsi="Arial" w:cs="Arial"/>
                <w:color w:val="000000"/>
                <w:sz w:val="18"/>
                <w:szCs w:val="18"/>
              </w:rPr>
              <w:t>Ընդհանուր</w:t>
            </w:r>
            <w:r w:rsidRPr="00113B00">
              <w:rPr>
                <w:rFonts w:ascii="Arial LatArm" w:hAnsi="Arial LatArm"/>
                <w:color w:val="000000"/>
                <w:sz w:val="18"/>
                <w:szCs w:val="18"/>
              </w:rPr>
              <w:t xml:space="preserve"> </w:t>
            </w:r>
            <w:r w:rsidRPr="00113B00">
              <w:rPr>
                <w:rFonts w:ascii="Arial" w:hAnsi="Arial" w:cs="Arial"/>
                <w:color w:val="000000"/>
                <w:sz w:val="18"/>
                <w:szCs w:val="18"/>
              </w:rPr>
              <w:t>ընթացիկ</w:t>
            </w:r>
            <w:r w:rsidRPr="00113B00">
              <w:rPr>
                <w:rFonts w:ascii="Arial LatArm" w:hAnsi="Arial LatArm"/>
                <w:color w:val="000000"/>
                <w:sz w:val="18"/>
                <w:szCs w:val="18"/>
              </w:rPr>
              <w:t xml:space="preserve"> </w:t>
            </w:r>
            <w:r w:rsidRPr="00113B00">
              <w:rPr>
                <w:rFonts w:ascii="Arial" w:hAnsi="Arial" w:cs="Arial"/>
                <w:color w:val="000000"/>
                <w:sz w:val="18"/>
                <w:szCs w:val="18"/>
              </w:rPr>
              <w:t>բեռը</w:t>
            </w:r>
            <w:r w:rsidRPr="00113B00">
              <w:rPr>
                <w:rFonts w:ascii="Arial LatArm" w:hAnsi="Arial LatArm"/>
                <w:color w:val="000000"/>
                <w:sz w:val="18"/>
                <w:szCs w:val="18"/>
              </w:rPr>
              <w:t xml:space="preserve"> </w:t>
            </w:r>
            <w:r w:rsidRPr="00113B00">
              <w:rPr>
                <w:rFonts w:ascii="Arial" w:hAnsi="Arial" w:cs="Arial"/>
                <w:color w:val="000000"/>
                <w:sz w:val="18"/>
                <w:szCs w:val="18"/>
              </w:rPr>
              <w:t>հանգույցում</w:t>
            </w:r>
            <w:r w:rsidRPr="00113B00">
              <w:rPr>
                <w:rFonts w:ascii="Arial LatArm" w:hAnsi="Arial LatArm"/>
                <w:color w:val="000000"/>
                <w:sz w:val="18"/>
                <w:szCs w:val="18"/>
              </w:rPr>
              <w:t xml:space="preserve"> </w:t>
            </w:r>
            <w:r w:rsidRPr="00113B00">
              <w:rPr>
                <w:rFonts w:ascii="Arial" w:hAnsi="Arial" w:cs="Arial"/>
                <w:color w:val="000000"/>
                <w:sz w:val="18"/>
                <w:szCs w:val="18"/>
              </w:rPr>
              <w:t>սպասման</w:t>
            </w:r>
            <w:r w:rsidRPr="00113B00">
              <w:rPr>
                <w:rFonts w:ascii="Arial LatArm" w:hAnsi="Arial LatArm"/>
                <w:color w:val="000000"/>
                <w:sz w:val="18"/>
                <w:szCs w:val="18"/>
              </w:rPr>
              <w:t xml:space="preserve"> </w:t>
            </w:r>
            <w:r w:rsidRPr="00113B00">
              <w:rPr>
                <w:rFonts w:ascii="Arial" w:hAnsi="Arial" w:cs="Arial"/>
                <w:color w:val="000000"/>
                <w:sz w:val="18"/>
                <w:szCs w:val="18"/>
              </w:rPr>
              <w:t>ռեժիմում</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1,5 </w:t>
            </w:r>
            <w:r w:rsidRPr="00113B00">
              <w:rPr>
                <w:rFonts w:ascii="Arial" w:hAnsi="Arial" w:cs="Arial"/>
                <w:color w:val="000000"/>
                <w:sz w:val="18"/>
                <w:szCs w:val="18"/>
              </w:rPr>
              <w:t>մԱ</w:t>
            </w:r>
            <w:r w:rsidRPr="00113B00">
              <w:rPr>
                <w:rFonts w:ascii="Arial LatArm" w:hAnsi="Arial LatArm"/>
                <w:color w:val="000000"/>
                <w:sz w:val="18"/>
                <w:szCs w:val="18"/>
              </w:rPr>
              <w:br/>
            </w:r>
            <w:r w:rsidRPr="00113B00">
              <w:rPr>
                <w:rFonts w:ascii="Arial" w:hAnsi="Arial" w:cs="Arial"/>
                <w:color w:val="000000"/>
                <w:sz w:val="18"/>
                <w:szCs w:val="18"/>
              </w:rPr>
              <w:t>Առավելագույն</w:t>
            </w:r>
            <w:r w:rsidRPr="00113B00">
              <w:rPr>
                <w:rFonts w:ascii="Arial LatArm" w:hAnsi="Arial LatArm"/>
                <w:color w:val="000000"/>
                <w:sz w:val="18"/>
                <w:szCs w:val="18"/>
              </w:rPr>
              <w:t xml:space="preserve"> </w:t>
            </w:r>
            <w:r w:rsidRPr="00113B00">
              <w:rPr>
                <w:rFonts w:ascii="Arial" w:hAnsi="Arial" w:cs="Arial"/>
                <w:color w:val="000000"/>
                <w:sz w:val="18"/>
                <w:szCs w:val="18"/>
              </w:rPr>
              <w:t>թույլատրելի</w:t>
            </w:r>
            <w:r w:rsidRPr="00113B00">
              <w:rPr>
                <w:rFonts w:ascii="Arial LatArm" w:hAnsi="Arial LatArm"/>
                <w:color w:val="000000"/>
                <w:sz w:val="18"/>
                <w:szCs w:val="18"/>
              </w:rPr>
              <w:t xml:space="preserve"> </w:t>
            </w:r>
            <w:r w:rsidRPr="00113B00">
              <w:rPr>
                <w:rFonts w:ascii="Arial" w:hAnsi="Arial" w:cs="Arial"/>
                <w:color w:val="000000"/>
                <w:sz w:val="18"/>
                <w:szCs w:val="18"/>
              </w:rPr>
              <w:t>ընդհանուր</w:t>
            </w:r>
            <w:r w:rsidRPr="00113B00">
              <w:rPr>
                <w:rFonts w:ascii="Arial LatArm" w:hAnsi="Arial LatArm"/>
                <w:color w:val="000000"/>
                <w:sz w:val="18"/>
                <w:szCs w:val="18"/>
              </w:rPr>
              <w:t xml:space="preserve"> </w:t>
            </w:r>
            <w:r w:rsidRPr="00113B00">
              <w:rPr>
                <w:rFonts w:ascii="Arial" w:hAnsi="Arial" w:cs="Arial"/>
                <w:color w:val="000000"/>
                <w:sz w:val="18"/>
                <w:szCs w:val="18"/>
              </w:rPr>
              <w:t>հոսանքի</w:t>
            </w:r>
            <w:r w:rsidRPr="00113B00">
              <w:rPr>
                <w:rFonts w:ascii="Arial LatArm" w:hAnsi="Arial LatArm"/>
                <w:color w:val="000000"/>
                <w:sz w:val="18"/>
                <w:szCs w:val="18"/>
              </w:rPr>
              <w:t xml:space="preserve"> </w:t>
            </w:r>
            <w:r w:rsidRPr="00113B00">
              <w:rPr>
                <w:rFonts w:ascii="Arial" w:hAnsi="Arial" w:cs="Arial"/>
                <w:color w:val="000000"/>
                <w:sz w:val="18"/>
                <w:szCs w:val="18"/>
              </w:rPr>
              <w:t>սպառումը</w:t>
            </w:r>
            <w:r w:rsidRPr="00113B00">
              <w:rPr>
                <w:rFonts w:ascii="Arial LatArm" w:hAnsi="Arial LatArm"/>
                <w:color w:val="000000"/>
                <w:sz w:val="18"/>
                <w:szCs w:val="18"/>
              </w:rPr>
              <w:t xml:space="preserve"> </w:t>
            </w:r>
            <w:r w:rsidRPr="00113B00">
              <w:rPr>
                <w:rFonts w:ascii="Arial LatArm" w:hAnsi="Arial LatArm" w:cs="Arial LatArm"/>
                <w:color w:val="000000"/>
                <w:sz w:val="18"/>
                <w:szCs w:val="18"/>
              </w:rPr>
              <w:t>«</w:t>
            </w:r>
            <w:r w:rsidRPr="00113B00">
              <w:rPr>
                <w:rFonts w:ascii="Arial LatArm" w:hAnsi="Arial LatArm"/>
                <w:color w:val="000000"/>
                <w:sz w:val="18"/>
                <w:szCs w:val="18"/>
              </w:rPr>
              <w:t xml:space="preserve">+12 </w:t>
            </w:r>
            <w:r w:rsidRPr="00113B00">
              <w:rPr>
                <w:rFonts w:ascii="Arial" w:hAnsi="Arial" w:cs="Arial"/>
                <w:color w:val="000000"/>
                <w:sz w:val="18"/>
                <w:szCs w:val="18"/>
              </w:rPr>
              <w:t>Վ</w:t>
            </w:r>
            <w:r w:rsidRPr="00113B00">
              <w:rPr>
                <w:rFonts w:ascii="Arial LatArm" w:hAnsi="Arial LatArm" w:cs="Arial LatArm"/>
                <w:color w:val="000000"/>
                <w:sz w:val="18"/>
                <w:szCs w:val="18"/>
              </w:rPr>
              <w:t>»</w:t>
            </w:r>
            <w:r w:rsidRPr="00113B00">
              <w:rPr>
                <w:rFonts w:ascii="Arial LatArm" w:hAnsi="Arial LatArm"/>
                <w:color w:val="000000"/>
                <w:sz w:val="18"/>
                <w:szCs w:val="18"/>
              </w:rPr>
              <w:t xml:space="preserve"> </w:t>
            </w:r>
            <w:r w:rsidRPr="00113B00">
              <w:rPr>
                <w:rFonts w:ascii="Arial" w:hAnsi="Arial" w:cs="Arial"/>
                <w:color w:val="000000"/>
                <w:sz w:val="18"/>
                <w:szCs w:val="18"/>
              </w:rPr>
              <w:t>ելքում</w:t>
            </w:r>
            <w:r w:rsidRPr="00113B00">
              <w:rPr>
                <w:rFonts w:ascii="Arial LatArm" w:hAnsi="Arial LatArm"/>
                <w:color w:val="000000"/>
                <w:sz w:val="18"/>
                <w:szCs w:val="18"/>
              </w:rPr>
              <w:t xml:space="preserve"> 1,5 </w:t>
            </w:r>
            <w:r w:rsidRPr="00113B00">
              <w:rPr>
                <w:rFonts w:ascii="Arial" w:hAnsi="Arial" w:cs="Arial"/>
                <w:color w:val="000000"/>
                <w:sz w:val="18"/>
                <w:szCs w:val="18"/>
              </w:rPr>
              <w:t>Ա</w:t>
            </w:r>
            <w:r w:rsidRPr="00113B00">
              <w:rPr>
                <w:rFonts w:ascii="Arial LatArm" w:hAnsi="Arial LatArm"/>
                <w:color w:val="000000"/>
                <w:sz w:val="18"/>
                <w:szCs w:val="18"/>
              </w:rPr>
              <w:br/>
            </w:r>
            <w:r w:rsidRPr="00113B00">
              <w:rPr>
                <w:rFonts w:ascii="Arial" w:hAnsi="Arial" w:cs="Arial"/>
                <w:color w:val="000000"/>
                <w:sz w:val="18"/>
                <w:szCs w:val="18"/>
              </w:rPr>
              <w:t>Ընթացիկ</w:t>
            </w:r>
            <w:r w:rsidRPr="00113B00">
              <w:rPr>
                <w:rFonts w:ascii="Arial LatArm" w:hAnsi="Arial LatArm"/>
                <w:color w:val="000000"/>
                <w:sz w:val="18"/>
                <w:szCs w:val="18"/>
              </w:rPr>
              <w:t xml:space="preserve"> </w:t>
            </w:r>
            <w:r w:rsidRPr="00113B00">
              <w:rPr>
                <w:rFonts w:ascii="Arial" w:hAnsi="Arial" w:cs="Arial"/>
                <w:color w:val="000000"/>
                <w:sz w:val="18"/>
                <w:szCs w:val="18"/>
              </w:rPr>
              <w:t>սպառումը</w:t>
            </w:r>
            <w:r w:rsidRPr="00113B00">
              <w:rPr>
                <w:rFonts w:ascii="Arial LatArm" w:hAnsi="Arial LatArm"/>
                <w:color w:val="000000"/>
                <w:sz w:val="18"/>
                <w:szCs w:val="18"/>
              </w:rPr>
              <w:t xml:space="preserve"> </w:t>
            </w:r>
            <w:r w:rsidRPr="00113B00">
              <w:rPr>
                <w:rFonts w:ascii="Arial" w:hAnsi="Arial" w:cs="Arial"/>
                <w:color w:val="000000"/>
                <w:sz w:val="18"/>
                <w:szCs w:val="18"/>
              </w:rPr>
              <w:t>դետեկտորների</w:t>
            </w:r>
            <w:r w:rsidRPr="00113B00">
              <w:rPr>
                <w:rFonts w:ascii="Arial LatArm" w:hAnsi="Arial LatArm"/>
                <w:color w:val="000000"/>
                <w:sz w:val="18"/>
                <w:szCs w:val="18"/>
              </w:rPr>
              <w:t xml:space="preserve"> </w:t>
            </w:r>
            <w:r w:rsidRPr="00113B00">
              <w:rPr>
                <w:rFonts w:ascii="Arial" w:hAnsi="Arial" w:cs="Arial"/>
                <w:color w:val="000000"/>
                <w:sz w:val="18"/>
                <w:szCs w:val="18"/>
              </w:rPr>
              <w:t>սնուցման</w:t>
            </w:r>
            <w:r w:rsidRPr="00113B00">
              <w:rPr>
                <w:rFonts w:ascii="Arial LatArm" w:hAnsi="Arial LatArm"/>
                <w:color w:val="000000"/>
                <w:sz w:val="18"/>
                <w:szCs w:val="18"/>
              </w:rPr>
              <w:t xml:space="preserve"> </w:t>
            </w:r>
            <w:r w:rsidRPr="00113B00">
              <w:rPr>
                <w:rFonts w:ascii="Arial" w:hAnsi="Arial" w:cs="Arial"/>
                <w:color w:val="000000"/>
                <w:sz w:val="18"/>
                <w:szCs w:val="18"/>
              </w:rPr>
              <w:t>համար</w:t>
            </w:r>
            <w:r w:rsidRPr="00113B00">
              <w:rPr>
                <w:rFonts w:ascii="Arial LatArm" w:hAnsi="Arial LatArm"/>
                <w:color w:val="000000"/>
                <w:sz w:val="18"/>
                <w:szCs w:val="18"/>
              </w:rPr>
              <w:t xml:space="preserve"> </w:t>
            </w:r>
            <w:r w:rsidRPr="00113B00">
              <w:rPr>
                <w:rFonts w:ascii="Arial LatArm" w:hAnsi="Arial LatArm" w:cs="Arial LatArm"/>
                <w:color w:val="000000"/>
                <w:sz w:val="18"/>
                <w:szCs w:val="18"/>
              </w:rPr>
              <w:t>«</w:t>
            </w:r>
            <w:r w:rsidRPr="00113B00">
              <w:rPr>
                <w:rFonts w:ascii="Arial LatArm" w:hAnsi="Arial LatArm"/>
                <w:color w:val="000000"/>
                <w:sz w:val="18"/>
                <w:szCs w:val="18"/>
              </w:rPr>
              <w:t xml:space="preserve">+12V </w:t>
            </w:r>
            <w:r w:rsidRPr="00113B00">
              <w:rPr>
                <w:rFonts w:ascii="Arial" w:hAnsi="Arial" w:cs="Arial"/>
                <w:color w:val="000000"/>
                <w:sz w:val="18"/>
                <w:szCs w:val="18"/>
              </w:rPr>
              <w:t>ելքում</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400 </w:t>
            </w:r>
            <w:r w:rsidRPr="00113B00">
              <w:rPr>
                <w:rFonts w:ascii="Arial" w:hAnsi="Arial" w:cs="Arial"/>
                <w:color w:val="000000"/>
                <w:sz w:val="18"/>
                <w:szCs w:val="18"/>
              </w:rPr>
              <w:t>մԱ</w:t>
            </w:r>
            <w:r w:rsidRPr="00113B00">
              <w:rPr>
                <w:rFonts w:ascii="Arial LatArm" w:hAnsi="Arial LatArm"/>
                <w:color w:val="000000"/>
                <w:sz w:val="18"/>
                <w:szCs w:val="18"/>
              </w:rPr>
              <w:br/>
            </w:r>
            <w:r w:rsidRPr="00113B00">
              <w:rPr>
                <w:rFonts w:ascii="Arial" w:hAnsi="Arial" w:cs="Arial"/>
                <w:color w:val="000000"/>
                <w:sz w:val="18"/>
                <w:szCs w:val="18"/>
              </w:rPr>
              <w:t>Ընթացիկ</w:t>
            </w:r>
            <w:r w:rsidRPr="00113B00">
              <w:rPr>
                <w:rFonts w:ascii="Arial LatArm" w:hAnsi="Arial LatArm"/>
                <w:color w:val="000000"/>
                <w:sz w:val="18"/>
                <w:szCs w:val="18"/>
              </w:rPr>
              <w:t xml:space="preserve"> </w:t>
            </w:r>
            <w:r w:rsidRPr="00113B00">
              <w:rPr>
                <w:rFonts w:ascii="Arial" w:hAnsi="Arial" w:cs="Arial"/>
                <w:color w:val="000000"/>
                <w:sz w:val="18"/>
                <w:szCs w:val="18"/>
              </w:rPr>
              <w:t>սպառումը</w:t>
            </w:r>
            <w:r w:rsidRPr="00113B00">
              <w:rPr>
                <w:rFonts w:ascii="Arial LatArm" w:hAnsi="Arial LatArm"/>
                <w:color w:val="000000"/>
                <w:sz w:val="18"/>
                <w:szCs w:val="18"/>
              </w:rPr>
              <w:t xml:space="preserve"> </w:t>
            </w:r>
            <w:r w:rsidRPr="00113B00">
              <w:rPr>
                <w:rFonts w:ascii="Arial LatArm" w:hAnsi="Arial LatArm" w:cs="Arial LatArm"/>
                <w:color w:val="000000"/>
                <w:sz w:val="18"/>
                <w:szCs w:val="18"/>
              </w:rPr>
              <w:t>«</w:t>
            </w:r>
            <w:r w:rsidRPr="00113B00">
              <w:rPr>
                <w:rFonts w:ascii="Arial LatArm" w:hAnsi="Arial LatArm"/>
                <w:color w:val="000000"/>
                <w:sz w:val="18"/>
                <w:szCs w:val="18"/>
              </w:rPr>
              <w:t xml:space="preserve"> </w:t>
            </w:r>
            <w:r w:rsidRPr="00113B00">
              <w:rPr>
                <w:rFonts w:ascii="Arial" w:hAnsi="Arial" w:cs="Arial"/>
                <w:color w:val="000000"/>
                <w:sz w:val="18"/>
                <w:szCs w:val="18"/>
              </w:rPr>
              <w:t>ելքի</w:t>
            </w:r>
            <w:r w:rsidRPr="00113B00">
              <w:rPr>
                <w:rFonts w:ascii="Arial LatArm" w:hAnsi="Arial LatArm"/>
                <w:color w:val="000000"/>
                <w:sz w:val="18"/>
                <w:szCs w:val="18"/>
              </w:rPr>
              <w:t xml:space="preserve"> </w:t>
            </w:r>
            <w:r w:rsidRPr="00113B00">
              <w:rPr>
                <w:rFonts w:ascii="Arial" w:hAnsi="Arial" w:cs="Arial"/>
                <w:color w:val="000000"/>
                <w:sz w:val="18"/>
                <w:szCs w:val="18"/>
              </w:rPr>
              <w:t>վրա</w:t>
            </w:r>
            <w:r w:rsidRPr="00113B00">
              <w:rPr>
                <w:rFonts w:ascii="Arial LatArm" w:hAnsi="Arial LatArm"/>
                <w:color w:val="000000"/>
                <w:sz w:val="18"/>
                <w:szCs w:val="18"/>
              </w:rPr>
              <w:t xml:space="preserve"> ,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1 </w:t>
            </w:r>
            <w:r w:rsidRPr="00113B00">
              <w:rPr>
                <w:rFonts w:ascii="Arial" w:hAnsi="Arial" w:cs="Arial"/>
                <w:color w:val="000000"/>
                <w:sz w:val="18"/>
                <w:szCs w:val="18"/>
              </w:rPr>
              <w:t>Ա</w:t>
            </w:r>
            <w:r w:rsidRPr="00113B00">
              <w:rPr>
                <w:rFonts w:ascii="Arial LatArm" w:hAnsi="Arial LatArm"/>
                <w:color w:val="000000"/>
                <w:sz w:val="18"/>
                <w:szCs w:val="18"/>
              </w:rPr>
              <w:br/>
            </w:r>
            <w:r w:rsidRPr="00113B00">
              <w:rPr>
                <w:rFonts w:ascii="Arial" w:hAnsi="Arial" w:cs="Arial"/>
                <w:color w:val="000000"/>
                <w:sz w:val="18"/>
                <w:szCs w:val="18"/>
              </w:rPr>
              <w:t>Ընթացիկ</w:t>
            </w:r>
            <w:r w:rsidRPr="00113B00">
              <w:rPr>
                <w:rFonts w:ascii="Arial LatArm" w:hAnsi="Arial LatArm"/>
                <w:color w:val="000000"/>
                <w:sz w:val="18"/>
                <w:szCs w:val="18"/>
              </w:rPr>
              <w:t xml:space="preserve"> </w:t>
            </w:r>
            <w:r w:rsidRPr="00113B00">
              <w:rPr>
                <w:rFonts w:ascii="Arial" w:hAnsi="Arial" w:cs="Arial"/>
                <w:color w:val="000000"/>
                <w:sz w:val="18"/>
                <w:szCs w:val="18"/>
              </w:rPr>
              <w:t>սպառումը</w:t>
            </w:r>
            <w:r w:rsidRPr="00113B00">
              <w:rPr>
                <w:rFonts w:ascii="Arial LatArm" w:hAnsi="Arial LatArm"/>
                <w:color w:val="000000"/>
                <w:sz w:val="18"/>
                <w:szCs w:val="18"/>
              </w:rPr>
              <w:t xml:space="preserve"> </w:t>
            </w:r>
            <w:r w:rsidRPr="00113B00">
              <w:rPr>
                <w:rFonts w:ascii="Arial LatArm" w:hAnsi="Arial LatArm" w:cs="Arial LatArm"/>
                <w:color w:val="000000"/>
                <w:sz w:val="18"/>
                <w:szCs w:val="18"/>
              </w:rPr>
              <w:t>«</w:t>
            </w:r>
            <w:r w:rsidRPr="00113B00">
              <w:rPr>
                <w:rFonts w:ascii="Arial LatArm" w:hAnsi="Arial LatArm"/>
                <w:color w:val="000000"/>
                <w:sz w:val="18"/>
                <w:szCs w:val="18"/>
              </w:rPr>
              <w:t xml:space="preserve"> </w:t>
            </w:r>
            <w:r w:rsidRPr="00113B00">
              <w:rPr>
                <w:rFonts w:ascii="Arial" w:hAnsi="Arial" w:cs="Arial"/>
                <w:color w:val="000000"/>
                <w:sz w:val="18"/>
                <w:szCs w:val="18"/>
              </w:rPr>
              <w:t>ելքի</w:t>
            </w:r>
            <w:r w:rsidRPr="00113B00">
              <w:rPr>
                <w:rFonts w:ascii="Arial LatArm" w:hAnsi="Arial LatArm"/>
                <w:color w:val="000000"/>
                <w:sz w:val="18"/>
                <w:szCs w:val="18"/>
              </w:rPr>
              <w:t xml:space="preserve"> </w:t>
            </w:r>
            <w:r w:rsidRPr="00113B00">
              <w:rPr>
                <w:rFonts w:ascii="Arial" w:hAnsi="Arial" w:cs="Arial"/>
                <w:color w:val="000000"/>
                <w:sz w:val="18"/>
                <w:szCs w:val="18"/>
              </w:rPr>
              <w:t>վրա</w:t>
            </w:r>
            <w:r w:rsidRPr="00113B00">
              <w:rPr>
                <w:rFonts w:ascii="Arial LatArm" w:hAnsi="Arial LatArm"/>
                <w:color w:val="000000"/>
                <w:sz w:val="18"/>
                <w:szCs w:val="18"/>
              </w:rPr>
              <w:t xml:space="preserve"> </w:t>
            </w:r>
            <w:r w:rsidRPr="00113B00">
              <w:rPr>
                <w:rFonts w:ascii="Arial" w:hAnsi="Arial" w:cs="Arial"/>
                <w:color w:val="000000"/>
                <w:sz w:val="18"/>
                <w:szCs w:val="18"/>
              </w:rPr>
              <w:t>արտաքին</w:t>
            </w:r>
            <w:r w:rsidRPr="00113B00">
              <w:rPr>
                <w:rFonts w:ascii="Arial LatArm" w:hAnsi="Arial LatArm"/>
                <w:color w:val="000000"/>
                <w:sz w:val="18"/>
                <w:szCs w:val="18"/>
              </w:rPr>
              <w:t xml:space="preserve"> </w:t>
            </w:r>
            <w:r w:rsidRPr="00113B00">
              <w:rPr>
                <w:rFonts w:ascii="Arial" w:hAnsi="Arial" w:cs="Arial"/>
                <w:color w:val="000000"/>
                <w:sz w:val="18"/>
                <w:szCs w:val="18"/>
              </w:rPr>
              <w:t>լույսի</w:t>
            </w:r>
            <w:r w:rsidRPr="00113B00">
              <w:rPr>
                <w:rFonts w:ascii="Arial LatArm" w:hAnsi="Arial LatArm"/>
                <w:color w:val="000000"/>
                <w:sz w:val="18"/>
                <w:szCs w:val="18"/>
              </w:rPr>
              <w:t xml:space="preserve"> </w:t>
            </w:r>
            <w:r w:rsidRPr="00113B00">
              <w:rPr>
                <w:rFonts w:ascii="Arial" w:hAnsi="Arial" w:cs="Arial"/>
                <w:color w:val="000000"/>
                <w:sz w:val="18"/>
                <w:szCs w:val="18"/>
              </w:rPr>
              <w:t>հաղորդիչ</w:t>
            </w:r>
            <w:r w:rsidRPr="00113B00">
              <w:rPr>
                <w:rFonts w:ascii="Arial LatArm" w:hAnsi="Arial LatArm"/>
                <w:color w:val="000000"/>
                <w:sz w:val="18"/>
                <w:szCs w:val="18"/>
              </w:rPr>
              <w:t xml:space="preserve"> </w:t>
            </w:r>
            <w:r w:rsidRPr="00113B00">
              <w:rPr>
                <w:rFonts w:ascii="Arial" w:hAnsi="Arial" w:cs="Arial"/>
                <w:color w:val="000000"/>
                <w:sz w:val="18"/>
                <w:szCs w:val="18"/>
              </w:rPr>
              <w:t>սնուցելու</w:t>
            </w:r>
            <w:r w:rsidRPr="00113B00">
              <w:rPr>
                <w:rFonts w:ascii="Arial LatArm" w:hAnsi="Arial LatArm"/>
                <w:color w:val="000000"/>
                <w:sz w:val="18"/>
                <w:szCs w:val="18"/>
              </w:rPr>
              <w:t xml:space="preserve"> </w:t>
            </w:r>
            <w:r w:rsidRPr="00113B00">
              <w:rPr>
                <w:rFonts w:ascii="Arial" w:hAnsi="Arial" w:cs="Arial"/>
                <w:color w:val="000000"/>
                <w:sz w:val="18"/>
                <w:szCs w:val="18"/>
              </w:rPr>
              <w:t>համար</w:t>
            </w:r>
            <w:r w:rsidRPr="00113B00">
              <w:rPr>
                <w:rFonts w:ascii="Arial LatArm" w:hAnsi="Arial LatArm"/>
                <w:color w:val="000000"/>
                <w:sz w:val="18"/>
                <w:szCs w:val="18"/>
              </w:rPr>
              <w:t xml:space="preserve"> 12 </w:t>
            </w:r>
            <w:r w:rsidRPr="00113B00">
              <w:rPr>
                <w:rFonts w:ascii="Arial" w:hAnsi="Arial" w:cs="Arial"/>
                <w:color w:val="000000"/>
                <w:sz w:val="18"/>
                <w:szCs w:val="18"/>
              </w:rPr>
              <w:t>Վ</w:t>
            </w:r>
            <w:r w:rsidRPr="00113B00">
              <w:rPr>
                <w:rFonts w:ascii="Arial LatArm" w:hAnsi="Arial LatArm"/>
                <w:color w:val="000000"/>
                <w:sz w:val="18"/>
                <w:szCs w:val="18"/>
              </w:rPr>
              <w:t xml:space="preserve"> (</w:t>
            </w:r>
            <w:r w:rsidRPr="00113B00">
              <w:rPr>
                <w:rFonts w:ascii="Arial" w:hAnsi="Arial" w:cs="Arial"/>
                <w:color w:val="000000"/>
                <w:sz w:val="18"/>
                <w:szCs w:val="18"/>
              </w:rPr>
              <w:t>եթե</w:t>
            </w:r>
            <w:r w:rsidRPr="00113B00">
              <w:rPr>
                <w:rFonts w:ascii="Arial LatArm" w:hAnsi="Arial LatArm"/>
                <w:color w:val="000000"/>
                <w:sz w:val="18"/>
                <w:szCs w:val="18"/>
              </w:rPr>
              <w:t xml:space="preserve"> </w:t>
            </w:r>
            <w:r w:rsidRPr="00113B00">
              <w:rPr>
                <w:rFonts w:ascii="Arial" w:hAnsi="Arial" w:cs="Arial"/>
                <w:color w:val="000000"/>
                <w:sz w:val="18"/>
                <w:szCs w:val="18"/>
              </w:rPr>
              <w:t>կա</w:t>
            </w:r>
            <w:r w:rsidRPr="00113B00">
              <w:rPr>
                <w:rFonts w:ascii="Arial LatArm" w:hAnsi="Arial LatArm"/>
                <w:color w:val="000000"/>
                <w:sz w:val="18"/>
                <w:szCs w:val="18"/>
              </w:rPr>
              <w:t xml:space="preserve"> </w:t>
            </w:r>
            <w:r w:rsidRPr="00113B00">
              <w:rPr>
                <w:rFonts w:ascii="Arial" w:hAnsi="Arial" w:cs="Arial"/>
                <w:color w:val="000000"/>
                <w:sz w:val="18"/>
                <w:szCs w:val="18"/>
              </w:rPr>
              <w:t>միացված</w:t>
            </w:r>
            <w:r w:rsidRPr="00113B00">
              <w:rPr>
                <w:rFonts w:ascii="Arial LatArm" w:hAnsi="Arial LatArm"/>
                <w:color w:val="000000"/>
                <w:sz w:val="18"/>
                <w:szCs w:val="18"/>
              </w:rPr>
              <w:t xml:space="preserve">, </w:t>
            </w:r>
            <w:r w:rsidRPr="00113B00">
              <w:rPr>
                <w:rFonts w:ascii="Arial" w:hAnsi="Arial" w:cs="Arial"/>
                <w:color w:val="000000"/>
                <w:sz w:val="18"/>
                <w:szCs w:val="18"/>
              </w:rPr>
              <w:t>լիցքավորված</w:t>
            </w:r>
            <w:r w:rsidRPr="00113B00">
              <w:rPr>
                <w:rFonts w:ascii="Arial LatArm" w:hAnsi="Arial LatArm"/>
                <w:color w:val="000000"/>
                <w:sz w:val="18"/>
                <w:szCs w:val="18"/>
              </w:rPr>
              <w:t xml:space="preserve"> </w:t>
            </w:r>
            <w:r w:rsidRPr="00113B00">
              <w:rPr>
                <w:rFonts w:ascii="Arial" w:hAnsi="Arial" w:cs="Arial"/>
                <w:color w:val="000000"/>
                <w:sz w:val="18"/>
                <w:szCs w:val="18"/>
              </w:rPr>
              <w:t>մարտկոց</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200 </w:t>
            </w:r>
            <w:r w:rsidRPr="00113B00">
              <w:rPr>
                <w:rFonts w:ascii="Arial" w:hAnsi="Arial" w:cs="Arial"/>
                <w:color w:val="000000"/>
                <w:sz w:val="18"/>
                <w:szCs w:val="18"/>
              </w:rPr>
              <w:t>մԱ</w:t>
            </w:r>
            <w:r w:rsidRPr="00113B00">
              <w:rPr>
                <w:rFonts w:ascii="Arial LatArm" w:hAnsi="Arial LatArm"/>
                <w:color w:val="000000"/>
                <w:sz w:val="18"/>
                <w:szCs w:val="18"/>
              </w:rPr>
              <w:br/>
            </w:r>
            <w:r w:rsidRPr="00113B00">
              <w:rPr>
                <w:rFonts w:ascii="Arial" w:hAnsi="Arial" w:cs="Arial"/>
                <w:color w:val="000000"/>
                <w:sz w:val="18"/>
                <w:szCs w:val="18"/>
              </w:rPr>
              <w:t>Ընթացիկ</w:t>
            </w:r>
            <w:r w:rsidRPr="00113B00">
              <w:rPr>
                <w:rFonts w:ascii="Arial LatArm" w:hAnsi="Arial LatArm"/>
                <w:color w:val="000000"/>
                <w:sz w:val="18"/>
                <w:szCs w:val="18"/>
              </w:rPr>
              <w:t xml:space="preserve"> </w:t>
            </w:r>
            <w:r w:rsidRPr="00113B00">
              <w:rPr>
                <w:rFonts w:ascii="Arial" w:hAnsi="Arial" w:cs="Arial"/>
                <w:color w:val="000000"/>
                <w:sz w:val="18"/>
                <w:szCs w:val="18"/>
              </w:rPr>
              <w:t>սպառումը</w:t>
            </w:r>
            <w:r w:rsidRPr="00113B00">
              <w:rPr>
                <w:rFonts w:ascii="Arial LatArm" w:hAnsi="Arial LatArm"/>
                <w:color w:val="000000"/>
                <w:sz w:val="18"/>
                <w:szCs w:val="18"/>
              </w:rPr>
              <w:t xml:space="preserve"> </w:t>
            </w:r>
            <w:r w:rsidRPr="00113B00">
              <w:rPr>
                <w:rFonts w:ascii="Arial LatArm" w:hAnsi="Arial LatArm" w:cs="Arial LatArm"/>
                <w:color w:val="000000"/>
                <w:sz w:val="18"/>
                <w:szCs w:val="18"/>
              </w:rPr>
              <w:t>«</w:t>
            </w:r>
            <w:r w:rsidRPr="00113B00">
              <w:rPr>
                <w:rFonts w:ascii="Arial LatArm" w:hAnsi="Arial LatArm"/>
                <w:color w:val="000000"/>
                <w:sz w:val="18"/>
                <w:szCs w:val="18"/>
              </w:rPr>
              <w:t xml:space="preserve"> </w:t>
            </w:r>
            <w:r w:rsidRPr="00113B00">
              <w:rPr>
                <w:rFonts w:ascii="Arial" w:hAnsi="Arial" w:cs="Arial"/>
                <w:color w:val="000000"/>
                <w:sz w:val="18"/>
                <w:szCs w:val="18"/>
              </w:rPr>
              <w:t>ելքի</w:t>
            </w:r>
            <w:r w:rsidRPr="00113B00">
              <w:rPr>
                <w:rFonts w:ascii="Arial LatArm" w:hAnsi="Arial LatArm"/>
                <w:color w:val="000000"/>
                <w:sz w:val="18"/>
                <w:szCs w:val="18"/>
              </w:rPr>
              <w:t xml:space="preserve"> </w:t>
            </w:r>
            <w:r w:rsidRPr="00113B00">
              <w:rPr>
                <w:rFonts w:ascii="Arial" w:hAnsi="Arial" w:cs="Arial"/>
                <w:color w:val="000000"/>
                <w:sz w:val="18"/>
                <w:szCs w:val="18"/>
              </w:rPr>
              <w:t>վրա՝</w:t>
            </w:r>
            <w:r w:rsidRPr="00113B00">
              <w:rPr>
                <w:rFonts w:ascii="Arial LatArm" w:hAnsi="Arial LatArm"/>
                <w:color w:val="000000"/>
                <w:sz w:val="18"/>
                <w:szCs w:val="18"/>
              </w:rPr>
              <w:t xml:space="preserve"> </w:t>
            </w:r>
            <w:r w:rsidRPr="00113B00">
              <w:rPr>
                <w:rFonts w:ascii="Arial" w:hAnsi="Arial" w:cs="Arial"/>
                <w:color w:val="000000"/>
                <w:sz w:val="18"/>
                <w:szCs w:val="18"/>
              </w:rPr>
              <w:t>արտաքին</w:t>
            </w:r>
            <w:r w:rsidRPr="00113B00">
              <w:rPr>
                <w:rFonts w:ascii="Arial LatArm" w:hAnsi="Arial LatArm"/>
                <w:color w:val="000000"/>
                <w:sz w:val="18"/>
                <w:szCs w:val="18"/>
              </w:rPr>
              <w:t xml:space="preserve"> </w:t>
            </w:r>
            <w:r w:rsidRPr="00113B00">
              <w:rPr>
                <w:rFonts w:ascii="Arial" w:hAnsi="Arial" w:cs="Arial"/>
                <w:color w:val="000000"/>
                <w:sz w:val="18"/>
                <w:szCs w:val="18"/>
              </w:rPr>
              <w:t>ձայնի</w:t>
            </w:r>
            <w:r w:rsidRPr="00113B00">
              <w:rPr>
                <w:rFonts w:ascii="Arial LatArm" w:hAnsi="Arial LatArm"/>
                <w:color w:val="000000"/>
                <w:sz w:val="18"/>
                <w:szCs w:val="18"/>
              </w:rPr>
              <w:t xml:space="preserve"> </w:t>
            </w:r>
            <w:r w:rsidRPr="00113B00">
              <w:rPr>
                <w:rFonts w:ascii="Arial" w:hAnsi="Arial" w:cs="Arial"/>
                <w:color w:val="000000"/>
                <w:sz w:val="18"/>
                <w:szCs w:val="18"/>
              </w:rPr>
              <w:t>սնուցման</w:t>
            </w:r>
            <w:r w:rsidRPr="00113B00">
              <w:rPr>
                <w:rFonts w:ascii="Arial LatArm" w:hAnsi="Arial LatArm"/>
                <w:color w:val="000000"/>
                <w:sz w:val="18"/>
                <w:szCs w:val="18"/>
              </w:rPr>
              <w:t xml:space="preserve"> </w:t>
            </w:r>
            <w:r w:rsidRPr="00113B00">
              <w:rPr>
                <w:rFonts w:ascii="Arial" w:hAnsi="Arial" w:cs="Arial"/>
                <w:color w:val="000000"/>
                <w:sz w:val="18"/>
                <w:szCs w:val="18"/>
              </w:rPr>
              <w:t>համար</w:t>
            </w:r>
            <w:r w:rsidRPr="00113B00">
              <w:rPr>
                <w:rFonts w:ascii="Arial LatArm" w:hAnsi="Arial LatArm"/>
                <w:color w:val="000000"/>
                <w:sz w:val="18"/>
                <w:szCs w:val="18"/>
              </w:rPr>
              <w:t xml:space="preserve"> 12 </w:t>
            </w:r>
            <w:r w:rsidRPr="00113B00">
              <w:rPr>
                <w:rFonts w:ascii="Arial" w:hAnsi="Arial" w:cs="Arial"/>
                <w:color w:val="000000"/>
                <w:sz w:val="18"/>
                <w:szCs w:val="18"/>
              </w:rPr>
              <w:t>Վ</w:t>
            </w:r>
            <w:r w:rsidRPr="00113B00">
              <w:rPr>
                <w:rFonts w:ascii="Arial LatArm" w:hAnsi="Arial LatArm"/>
                <w:color w:val="000000"/>
                <w:sz w:val="18"/>
                <w:szCs w:val="18"/>
              </w:rPr>
              <w:t xml:space="preserve"> (</w:t>
            </w:r>
            <w:r w:rsidRPr="00113B00">
              <w:rPr>
                <w:rFonts w:ascii="Arial" w:hAnsi="Arial" w:cs="Arial"/>
                <w:color w:val="000000"/>
                <w:sz w:val="18"/>
                <w:szCs w:val="18"/>
              </w:rPr>
              <w:t>եթե</w:t>
            </w:r>
            <w:r w:rsidRPr="00113B00">
              <w:rPr>
                <w:rFonts w:ascii="Arial LatArm" w:hAnsi="Arial LatArm"/>
                <w:color w:val="000000"/>
                <w:sz w:val="18"/>
                <w:szCs w:val="18"/>
              </w:rPr>
              <w:t xml:space="preserve"> </w:t>
            </w:r>
            <w:r w:rsidRPr="00113B00">
              <w:rPr>
                <w:rFonts w:ascii="Arial" w:hAnsi="Arial" w:cs="Arial"/>
                <w:color w:val="000000"/>
                <w:sz w:val="18"/>
                <w:szCs w:val="18"/>
              </w:rPr>
              <w:t>կա</w:t>
            </w:r>
            <w:r w:rsidRPr="00113B00">
              <w:rPr>
                <w:rFonts w:ascii="Arial LatArm" w:hAnsi="Arial LatArm"/>
                <w:color w:val="000000"/>
                <w:sz w:val="18"/>
                <w:szCs w:val="18"/>
              </w:rPr>
              <w:t xml:space="preserve"> </w:t>
            </w:r>
            <w:r w:rsidRPr="00113B00">
              <w:rPr>
                <w:rFonts w:ascii="Arial" w:hAnsi="Arial" w:cs="Arial"/>
                <w:color w:val="000000"/>
                <w:sz w:val="18"/>
                <w:szCs w:val="18"/>
              </w:rPr>
              <w:t>միացված</w:t>
            </w:r>
            <w:r w:rsidRPr="00113B00">
              <w:rPr>
                <w:rFonts w:ascii="Arial LatArm" w:hAnsi="Arial LatArm"/>
                <w:color w:val="000000"/>
                <w:sz w:val="18"/>
                <w:szCs w:val="18"/>
              </w:rPr>
              <w:t xml:space="preserve">, </w:t>
            </w:r>
            <w:r w:rsidRPr="00113B00">
              <w:rPr>
                <w:rFonts w:ascii="Arial" w:hAnsi="Arial" w:cs="Arial"/>
                <w:color w:val="000000"/>
                <w:sz w:val="18"/>
                <w:szCs w:val="18"/>
              </w:rPr>
              <w:t>լիցքավորված</w:t>
            </w:r>
            <w:r w:rsidRPr="00113B00">
              <w:rPr>
                <w:rFonts w:ascii="Arial LatArm" w:hAnsi="Arial LatArm"/>
                <w:color w:val="000000"/>
                <w:sz w:val="18"/>
                <w:szCs w:val="18"/>
              </w:rPr>
              <w:t xml:space="preserve"> </w:t>
            </w:r>
            <w:r w:rsidRPr="00113B00">
              <w:rPr>
                <w:rFonts w:ascii="Arial" w:hAnsi="Arial" w:cs="Arial"/>
                <w:color w:val="000000"/>
                <w:sz w:val="18"/>
                <w:szCs w:val="18"/>
              </w:rPr>
              <w:t>մարտկոց</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300 </w:t>
            </w:r>
            <w:r w:rsidRPr="00113B00">
              <w:rPr>
                <w:rFonts w:ascii="Arial" w:hAnsi="Arial" w:cs="Arial"/>
                <w:color w:val="000000"/>
                <w:sz w:val="18"/>
                <w:szCs w:val="18"/>
              </w:rPr>
              <w:t>մԱ</w:t>
            </w:r>
            <w:r w:rsidRPr="00113B00">
              <w:rPr>
                <w:rFonts w:ascii="Arial LatArm" w:hAnsi="Arial LatArm"/>
                <w:color w:val="000000"/>
                <w:sz w:val="18"/>
                <w:szCs w:val="18"/>
              </w:rPr>
              <w:br/>
            </w:r>
            <w:r w:rsidRPr="00113B00">
              <w:rPr>
                <w:rFonts w:ascii="Arial" w:hAnsi="Arial" w:cs="Arial"/>
                <w:color w:val="000000"/>
                <w:sz w:val="18"/>
                <w:szCs w:val="18"/>
              </w:rPr>
              <w:t>Ցանցի</w:t>
            </w:r>
            <w:r w:rsidRPr="00113B00">
              <w:rPr>
                <w:rFonts w:ascii="Arial LatArm" w:hAnsi="Arial LatArm"/>
                <w:color w:val="000000"/>
                <w:sz w:val="18"/>
                <w:szCs w:val="18"/>
              </w:rPr>
              <w:t xml:space="preserve"> </w:t>
            </w:r>
            <w:r w:rsidRPr="00113B00">
              <w:rPr>
                <w:rFonts w:ascii="Arial" w:hAnsi="Arial" w:cs="Arial"/>
                <w:color w:val="000000"/>
                <w:sz w:val="18"/>
                <w:szCs w:val="18"/>
              </w:rPr>
              <w:t>մատակարարման</w:t>
            </w:r>
            <w:r w:rsidRPr="00113B00">
              <w:rPr>
                <w:rFonts w:ascii="Arial LatArm" w:hAnsi="Arial LatArm"/>
                <w:color w:val="000000"/>
                <w:sz w:val="18"/>
                <w:szCs w:val="18"/>
              </w:rPr>
              <w:t xml:space="preserve"> </w:t>
            </w:r>
            <w:r w:rsidRPr="00113B00">
              <w:rPr>
                <w:rFonts w:ascii="Arial" w:hAnsi="Arial" w:cs="Arial"/>
                <w:color w:val="000000"/>
                <w:sz w:val="18"/>
                <w:szCs w:val="18"/>
              </w:rPr>
              <w:t>լարումը</w:t>
            </w:r>
            <w:r w:rsidRPr="00113B00">
              <w:rPr>
                <w:rFonts w:ascii="Arial LatArm" w:hAnsi="Arial LatArm"/>
                <w:color w:val="000000"/>
                <w:sz w:val="18"/>
                <w:szCs w:val="18"/>
              </w:rPr>
              <w:t xml:space="preserve"> (</w:t>
            </w:r>
            <w:r w:rsidRPr="00113B00">
              <w:rPr>
                <w:rFonts w:ascii="Arial" w:hAnsi="Arial" w:cs="Arial"/>
                <w:color w:val="000000"/>
                <w:sz w:val="18"/>
                <w:szCs w:val="18"/>
              </w:rPr>
              <w:t>փոփոխական</w:t>
            </w:r>
            <w:r w:rsidRPr="00113B00">
              <w:rPr>
                <w:rFonts w:ascii="Arial LatArm" w:hAnsi="Arial LatArm"/>
                <w:color w:val="000000"/>
                <w:sz w:val="18"/>
                <w:szCs w:val="18"/>
              </w:rPr>
              <w:t xml:space="preserve"> </w:t>
            </w:r>
            <w:r w:rsidRPr="00113B00">
              <w:rPr>
                <w:rFonts w:ascii="Arial" w:hAnsi="Arial" w:cs="Arial"/>
                <w:color w:val="000000"/>
                <w:sz w:val="18"/>
                <w:szCs w:val="18"/>
              </w:rPr>
              <w:t>հոսանք</w:t>
            </w:r>
            <w:r w:rsidRPr="00113B00">
              <w:rPr>
                <w:rFonts w:ascii="Arial LatArm" w:hAnsi="Arial LatArm"/>
                <w:color w:val="000000"/>
                <w:sz w:val="18"/>
                <w:szCs w:val="18"/>
              </w:rPr>
              <w:t xml:space="preserve"> 50 </w:t>
            </w:r>
            <w:r w:rsidRPr="00113B00">
              <w:rPr>
                <w:rFonts w:ascii="Arial" w:hAnsi="Arial" w:cs="Arial"/>
                <w:color w:val="000000"/>
                <w:sz w:val="18"/>
                <w:szCs w:val="18"/>
              </w:rPr>
              <w:t>Հց</w:t>
            </w:r>
            <w:r w:rsidRPr="00113B00">
              <w:rPr>
                <w:rFonts w:ascii="Arial LatArm" w:hAnsi="Arial LatArm"/>
                <w:color w:val="000000"/>
                <w:sz w:val="18"/>
                <w:szCs w:val="18"/>
              </w:rPr>
              <w:t xml:space="preserve">) 110...242 </w:t>
            </w:r>
            <w:r w:rsidRPr="00113B00">
              <w:rPr>
                <w:rFonts w:ascii="Arial" w:hAnsi="Arial" w:cs="Arial"/>
                <w:color w:val="000000"/>
                <w:sz w:val="18"/>
                <w:szCs w:val="18"/>
              </w:rPr>
              <w:t>Վ</w:t>
            </w:r>
            <w:r w:rsidRPr="00113B00">
              <w:rPr>
                <w:rFonts w:ascii="Arial LatArm" w:hAnsi="Arial LatArm"/>
                <w:color w:val="000000"/>
                <w:sz w:val="18"/>
                <w:szCs w:val="18"/>
              </w:rPr>
              <w:br/>
            </w:r>
            <w:r w:rsidRPr="00113B00">
              <w:rPr>
                <w:rFonts w:ascii="Arial" w:hAnsi="Arial" w:cs="Arial"/>
                <w:color w:val="000000"/>
                <w:sz w:val="18"/>
                <w:szCs w:val="18"/>
              </w:rPr>
              <w:t>Ցանցից</w:t>
            </w:r>
            <w:r w:rsidRPr="00113B00">
              <w:rPr>
                <w:rFonts w:ascii="Arial LatArm" w:hAnsi="Arial LatArm"/>
                <w:color w:val="000000"/>
                <w:sz w:val="18"/>
                <w:szCs w:val="18"/>
              </w:rPr>
              <w:t xml:space="preserve"> </w:t>
            </w:r>
            <w:r w:rsidRPr="00113B00">
              <w:rPr>
                <w:rFonts w:ascii="Arial" w:hAnsi="Arial" w:cs="Arial"/>
                <w:color w:val="000000"/>
                <w:sz w:val="18"/>
                <w:szCs w:val="18"/>
              </w:rPr>
              <w:t>սպառված</w:t>
            </w:r>
            <w:r w:rsidRPr="00113B00">
              <w:rPr>
                <w:rFonts w:ascii="Arial LatArm" w:hAnsi="Arial LatArm"/>
                <w:color w:val="000000"/>
                <w:sz w:val="18"/>
                <w:szCs w:val="18"/>
              </w:rPr>
              <w:t xml:space="preserve"> </w:t>
            </w:r>
            <w:r w:rsidRPr="00113B00">
              <w:rPr>
                <w:rFonts w:ascii="Arial" w:hAnsi="Arial" w:cs="Arial"/>
                <w:color w:val="000000"/>
                <w:sz w:val="18"/>
                <w:szCs w:val="18"/>
              </w:rPr>
              <w:t>հզորությունը</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15 </w:t>
            </w:r>
            <w:r w:rsidRPr="00113B00">
              <w:rPr>
                <w:rFonts w:ascii="Arial" w:hAnsi="Arial" w:cs="Arial"/>
                <w:color w:val="000000"/>
                <w:sz w:val="18"/>
                <w:szCs w:val="18"/>
              </w:rPr>
              <w:t>ՎԱ</w:t>
            </w:r>
            <w:r w:rsidRPr="00113B00">
              <w:rPr>
                <w:rFonts w:ascii="Arial LatArm" w:hAnsi="Arial LatArm"/>
                <w:color w:val="000000"/>
                <w:sz w:val="18"/>
                <w:szCs w:val="18"/>
              </w:rPr>
              <w:br/>
            </w:r>
            <w:r w:rsidRPr="00113B00">
              <w:rPr>
                <w:rFonts w:ascii="Arial" w:hAnsi="Arial" w:cs="Arial"/>
                <w:color w:val="000000"/>
                <w:sz w:val="18"/>
                <w:szCs w:val="18"/>
              </w:rPr>
              <w:t>Մարտկոցի</w:t>
            </w:r>
            <w:r w:rsidRPr="00113B00">
              <w:rPr>
                <w:rFonts w:ascii="Arial LatArm" w:hAnsi="Arial LatArm"/>
                <w:color w:val="000000"/>
                <w:sz w:val="18"/>
                <w:szCs w:val="18"/>
              </w:rPr>
              <w:t xml:space="preserve"> </w:t>
            </w:r>
            <w:r w:rsidRPr="00113B00">
              <w:rPr>
                <w:rFonts w:ascii="Arial" w:hAnsi="Arial" w:cs="Arial"/>
                <w:color w:val="000000"/>
                <w:sz w:val="18"/>
                <w:szCs w:val="18"/>
              </w:rPr>
              <w:t>մատակարարման</w:t>
            </w:r>
            <w:r w:rsidRPr="00113B00">
              <w:rPr>
                <w:rFonts w:ascii="Arial LatArm" w:hAnsi="Arial LatArm"/>
                <w:color w:val="000000"/>
                <w:sz w:val="18"/>
                <w:szCs w:val="18"/>
              </w:rPr>
              <w:t xml:space="preserve"> </w:t>
            </w:r>
            <w:r w:rsidRPr="00113B00">
              <w:rPr>
                <w:rFonts w:ascii="Arial" w:hAnsi="Arial" w:cs="Arial"/>
                <w:color w:val="000000"/>
                <w:sz w:val="18"/>
                <w:szCs w:val="18"/>
              </w:rPr>
              <w:t>լարումը</w:t>
            </w:r>
            <w:r w:rsidRPr="00113B00">
              <w:rPr>
                <w:rFonts w:ascii="Arial LatArm" w:hAnsi="Arial LatArm"/>
                <w:color w:val="000000"/>
                <w:sz w:val="18"/>
                <w:szCs w:val="18"/>
              </w:rPr>
              <w:t xml:space="preserve"> 11.8...14.0 </w:t>
            </w:r>
            <w:r w:rsidRPr="00113B00">
              <w:rPr>
                <w:rFonts w:ascii="Arial" w:hAnsi="Arial" w:cs="Arial"/>
                <w:color w:val="000000"/>
                <w:sz w:val="18"/>
                <w:szCs w:val="18"/>
              </w:rPr>
              <w:t>Վ</w:t>
            </w:r>
            <w:r w:rsidRPr="00113B00">
              <w:rPr>
                <w:rFonts w:ascii="Arial LatArm" w:hAnsi="Arial LatArm"/>
                <w:color w:val="000000"/>
                <w:sz w:val="18"/>
                <w:szCs w:val="18"/>
              </w:rPr>
              <w:br/>
            </w:r>
            <w:r w:rsidRPr="00113B00">
              <w:rPr>
                <w:rFonts w:ascii="Arial" w:hAnsi="Arial" w:cs="Arial"/>
                <w:color w:val="000000"/>
                <w:sz w:val="18"/>
                <w:szCs w:val="18"/>
              </w:rPr>
              <w:t>Ներկառուցված</w:t>
            </w:r>
            <w:r w:rsidRPr="00113B00">
              <w:rPr>
                <w:rFonts w:ascii="Arial LatArm" w:hAnsi="Arial LatArm"/>
                <w:color w:val="000000"/>
                <w:sz w:val="18"/>
                <w:szCs w:val="18"/>
              </w:rPr>
              <w:t xml:space="preserve"> </w:t>
            </w:r>
            <w:r w:rsidRPr="00113B00">
              <w:rPr>
                <w:rFonts w:ascii="Arial" w:hAnsi="Arial" w:cs="Arial"/>
                <w:color w:val="000000"/>
                <w:sz w:val="18"/>
                <w:szCs w:val="18"/>
              </w:rPr>
              <w:t>պահեստային</w:t>
            </w:r>
            <w:r w:rsidRPr="00113B00">
              <w:rPr>
                <w:rFonts w:ascii="Arial LatArm" w:hAnsi="Arial LatArm"/>
                <w:color w:val="000000"/>
                <w:sz w:val="18"/>
                <w:szCs w:val="18"/>
              </w:rPr>
              <w:t xml:space="preserve"> </w:t>
            </w:r>
            <w:r w:rsidRPr="00113B00">
              <w:rPr>
                <w:rFonts w:ascii="Arial" w:hAnsi="Arial" w:cs="Arial"/>
                <w:color w:val="000000"/>
                <w:sz w:val="18"/>
                <w:szCs w:val="18"/>
              </w:rPr>
              <w:t>մարտկոցի</w:t>
            </w:r>
            <w:r w:rsidRPr="00113B00">
              <w:rPr>
                <w:rFonts w:ascii="Arial LatArm" w:hAnsi="Arial LatArm"/>
                <w:color w:val="000000"/>
                <w:sz w:val="18"/>
                <w:szCs w:val="18"/>
              </w:rPr>
              <w:t xml:space="preserve"> </w:t>
            </w:r>
            <w:r w:rsidRPr="00113B00">
              <w:rPr>
                <w:rFonts w:ascii="Arial" w:hAnsi="Arial" w:cs="Arial"/>
                <w:color w:val="000000"/>
                <w:sz w:val="18"/>
                <w:szCs w:val="18"/>
              </w:rPr>
              <w:t>անվանական</w:t>
            </w:r>
            <w:r w:rsidRPr="00113B00">
              <w:rPr>
                <w:rFonts w:ascii="Arial LatArm" w:hAnsi="Arial LatArm"/>
                <w:color w:val="000000"/>
                <w:sz w:val="18"/>
                <w:szCs w:val="18"/>
              </w:rPr>
              <w:t xml:space="preserve"> </w:t>
            </w:r>
            <w:r w:rsidRPr="00113B00">
              <w:rPr>
                <w:rFonts w:ascii="Arial" w:hAnsi="Arial" w:cs="Arial"/>
                <w:color w:val="000000"/>
                <w:sz w:val="18"/>
                <w:szCs w:val="18"/>
              </w:rPr>
              <w:t>հզորությունը</w:t>
            </w:r>
            <w:r w:rsidRPr="00113B00">
              <w:rPr>
                <w:rFonts w:ascii="Arial LatArm" w:hAnsi="Arial LatArm"/>
                <w:color w:val="000000"/>
                <w:sz w:val="18"/>
                <w:szCs w:val="18"/>
              </w:rPr>
              <w:t xml:space="preserve"> 7 </w:t>
            </w:r>
            <w:r w:rsidRPr="00113B00">
              <w:rPr>
                <w:rFonts w:ascii="Arial" w:hAnsi="Arial" w:cs="Arial"/>
                <w:color w:val="000000"/>
                <w:sz w:val="18"/>
                <w:szCs w:val="18"/>
              </w:rPr>
              <w:t>կամ</w:t>
            </w:r>
            <w:r w:rsidRPr="00113B00">
              <w:rPr>
                <w:rFonts w:ascii="Arial LatArm" w:hAnsi="Arial LatArm"/>
                <w:color w:val="000000"/>
                <w:sz w:val="18"/>
                <w:szCs w:val="18"/>
              </w:rPr>
              <w:t xml:space="preserve"> 4,5 </w:t>
            </w:r>
            <w:r w:rsidRPr="00113B00">
              <w:rPr>
                <w:rFonts w:ascii="Arial" w:hAnsi="Arial" w:cs="Arial"/>
                <w:color w:val="000000"/>
                <w:sz w:val="18"/>
                <w:szCs w:val="18"/>
              </w:rPr>
              <w:t>Ահ</w:t>
            </w:r>
            <w:r w:rsidRPr="00113B00">
              <w:rPr>
                <w:rFonts w:ascii="Arial LatArm" w:hAnsi="Arial LatArm"/>
                <w:color w:val="000000"/>
                <w:sz w:val="18"/>
                <w:szCs w:val="18"/>
              </w:rPr>
              <w:br/>
            </w:r>
            <w:r w:rsidRPr="00113B00">
              <w:rPr>
                <w:rFonts w:ascii="Arial" w:hAnsi="Arial" w:cs="Arial"/>
                <w:color w:val="000000"/>
                <w:sz w:val="18"/>
                <w:szCs w:val="18"/>
              </w:rPr>
              <w:t>Ընթացիկ</w:t>
            </w:r>
            <w:r w:rsidRPr="00113B00">
              <w:rPr>
                <w:rFonts w:ascii="Arial LatArm" w:hAnsi="Arial LatArm"/>
                <w:color w:val="000000"/>
                <w:sz w:val="18"/>
                <w:szCs w:val="18"/>
              </w:rPr>
              <w:t xml:space="preserve"> </w:t>
            </w:r>
            <w:r w:rsidRPr="00113B00">
              <w:rPr>
                <w:rFonts w:ascii="Arial" w:hAnsi="Arial" w:cs="Arial"/>
                <w:color w:val="000000"/>
                <w:sz w:val="18"/>
                <w:szCs w:val="18"/>
              </w:rPr>
              <w:t>սպառումը</w:t>
            </w:r>
            <w:r w:rsidRPr="00113B00">
              <w:rPr>
                <w:rFonts w:ascii="Arial LatArm" w:hAnsi="Arial LatArm"/>
                <w:color w:val="000000"/>
                <w:sz w:val="18"/>
                <w:szCs w:val="18"/>
              </w:rPr>
              <w:t xml:space="preserve"> </w:t>
            </w:r>
            <w:r w:rsidRPr="00113B00">
              <w:rPr>
                <w:rFonts w:ascii="Arial" w:hAnsi="Arial" w:cs="Arial"/>
                <w:color w:val="000000"/>
                <w:sz w:val="18"/>
                <w:szCs w:val="18"/>
              </w:rPr>
              <w:t>մարտկոցից</w:t>
            </w:r>
            <w:r w:rsidRPr="00113B00">
              <w:rPr>
                <w:rFonts w:ascii="Arial LatArm" w:hAnsi="Arial LatArm"/>
                <w:color w:val="000000"/>
                <w:sz w:val="18"/>
                <w:szCs w:val="18"/>
              </w:rPr>
              <w:t xml:space="preserve"> </w:t>
            </w:r>
            <w:r w:rsidRPr="00113B00">
              <w:rPr>
                <w:rFonts w:ascii="Arial" w:hAnsi="Arial" w:cs="Arial"/>
                <w:color w:val="000000"/>
                <w:sz w:val="18"/>
                <w:szCs w:val="18"/>
              </w:rPr>
              <w:t>սպասման</w:t>
            </w:r>
            <w:r w:rsidRPr="00113B00">
              <w:rPr>
                <w:rFonts w:ascii="Arial LatArm" w:hAnsi="Arial LatArm"/>
                <w:color w:val="000000"/>
                <w:sz w:val="18"/>
                <w:szCs w:val="18"/>
              </w:rPr>
              <w:t xml:space="preserve"> </w:t>
            </w:r>
            <w:r w:rsidRPr="00113B00">
              <w:rPr>
                <w:rFonts w:ascii="Arial" w:hAnsi="Arial" w:cs="Arial"/>
                <w:color w:val="000000"/>
                <w:sz w:val="18"/>
                <w:szCs w:val="18"/>
              </w:rPr>
              <w:t>ռեժիմում</w:t>
            </w:r>
            <w:r w:rsidRPr="00113B00">
              <w:rPr>
                <w:rFonts w:ascii="Arial LatArm" w:hAnsi="Arial LatArm"/>
                <w:color w:val="000000"/>
                <w:sz w:val="18"/>
                <w:szCs w:val="18"/>
              </w:rPr>
              <w:t xml:space="preserve"> (</w:t>
            </w:r>
            <w:r w:rsidRPr="00113B00">
              <w:rPr>
                <w:rFonts w:ascii="Arial" w:hAnsi="Arial" w:cs="Arial"/>
                <w:color w:val="000000"/>
                <w:sz w:val="18"/>
                <w:szCs w:val="18"/>
              </w:rPr>
              <w:t>արտաքին</w:t>
            </w:r>
            <w:r w:rsidRPr="00113B00">
              <w:rPr>
                <w:rFonts w:ascii="Arial LatArm" w:hAnsi="Arial LatArm"/>
                <w:color w:val="000000"/>
                <w:sz w:val="18"/>
                <w:szCs w:val="18"/>
              </w:rPr>
              <w:t xml:space="preserve"> </w:t>
            </w:r>
            <w:r w:rsidRPr="00113B00">
              <w:rPr>
                <w:rFonts w:ascii="Arial" w:hAnsi="Arial" w:cs="Arial"/>
                <w:color w:val="000000"/>
                <w:sz w:val="18"/>
                <w:szCs w:val="18"/>
              </w:rPr>
              <w:t>սպառողների</w:t>
            </w:r>
            <w:r w:rsidRPr="00113B00">
              <w:rPr>
                <w:rFonts w:ascii="Arial LatArm" w:hAnsi="Arial LatArm"/>
                <w:color w:val="000000"/>
                <w:sz w:val="18"/>
                <w:szCs w:val="18"/>
              </w:rPr>
              <w:t xml:space="preserve"> </w:t>
            </w:r>
            <w:r w:rsidRPr="00113B00">
              <w:rPr>
                <w:rFonts w:ascii="Arial" w:hAnsi="Arial" w:cs="Arial"/>
                <w:color w:val="000000"/>
                <w:sz w:val="18"/>
                <w:szCs w:val="18"/>
              </w:rPr>
              <w:t>բացակայության</w:t>
            </w:r>
            <w:r w:rsidRPr="00113B00">
              <w:rPr>
                <w:rFonts w:ascii="Arial LatArm" w:hAnsi="Arial LatArm"/>
                <w:color w:val="000000"/>
                <w:sz w:val="18"/>
                <w:szCs w:val="18"/>
              </w:rPr>
              <w:t xml:space="preserve"> </w:t>
            </w:r>
            <w:r w:rsidRPr="00113B00">
              <w:rPr>
                <w:rFonts w:ascii="Arial" w:hAnsi="Arial" w:cs="Arial"/>
                <w:color w:val="000000"/>
                <w:sz w:val="18"/>
                <w:szCs w:val="18"/>
              </w:rPr>
              <w:t>դեպքում</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65 </w:t>
            </w:r>
            <w:r w:rsidRPr="00113B00">
              <w:rPr>
                <w:rFonts w:ascii="Arial" w:hAnsi="Arial" w:cs="Arial"/>
                <w:color w:val="000000"/>
                <w:sz w:val="18"/>
                <w:szCs w:val="18"/>
              </w:rPr>
              <w:t>մԱ</w:t>
            </w:r>
            <w:r w:rsidRPr="00113B00">
              <w:rPr>
                <w:rFonts w:ascii="Arial LatArm" w:hAnsi="Arial LatArm"/>
                <w:color w:val="000000"/>
                <w:sz w:val="18"/>
                <w:szCs w:val="18"/>
              </w:rPr>
              <w:br/>
            </w:r>
            <w:r w:rsidRPr="00113B00">
              <w:rPr>
                <w:rFonts w:ascii="Arial" w:hAnsi="Arial" w:cs="Arial"/>
                <w:color w:val="000000"/>
                <w:sz w:val="18"/>
                <w:szCs w:val="18"/>
              </w:rPr>
              <w:t>Ընթացիկ</w:t>
            </w:r>
            <w:r w:rsidRPr="00113B00">
              <w:rPr>
                <w:rFonts w:ascii="Arial LatArm" w:hAnsi="Arial LatArm"/>
                <w:color w:val="000000"/>
                <w:sz w:val="18"/>
                <w:szCs w:val="18"/>
              </w:rPr>
              <w:t xml:space="preserve"> </w:t>
            </w:r>
            <w:r w:rsidRPr="00113B00">
              <w:rPr>
                <w:rFonts w:ascii="Arial" w:hAnsi="Arial" w:cs="Arial"/>
                <w:color w:val="000000"/>
                <w:sz w:val="18"/>
                <w:szCs w:val="18"/>
              </w:rPr>
              <w:t>սպառումը</w:t>
            </w:r>
            <w:r w:rsidRPr="00113B00">
              <w:rPr>
                <w:rFonts w:ascii="Arial LatArm" w:hAnsi="Arial LatArm"/>
                <w:color w:val="000000"/>
                <w:sz w:val="18"/>
                <w:szCs w:val="18"/>
              </w:rPr>
              <w:t xml:space="preserve"> </w:t>
            </w:r>
            <w:r w:rsidRPr="00113B00">
              <w:rPr>
                <w:rFonts w:ascii="Arial" w:hAnsi="Arial" w:cs="Arial"/>
                <w:color w:val="000000"/>
                <w:sz w:val="18"/>
                <w:szCs w:val="18"/>
              </w:rPr>
              <w:t>մարտկոցից</w:t>
            </w:r>
            <w:r w:rsidRPr="00113B00">
              <w:rPr>
                <w:rFonts w:ascii="Arial LatArm" w:hAnsi="Arial LatArm"/>
                <w:color w:val="000000"/>
                <w:sz w:val="18"/>
                <w:szCs w:val="18"/>
              </w:rPr>
              <w:t xml:space="preserve"> ,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85 </w:t>
            </w:r>
            <w:r w:rsidRPr="00113B00">
              <w:rPr>
                <w:rFonts w:ascii="Arial" w:hAnsi="Arial" w:cs="Arial"/>
                <w:color w:val="000000"/>
                <w:sz w:val="18"/>
                <w:szCs w:val="18"/>
              </w:rPr>
              <w:t>մԱ</w:t>
            </w:r>
            <w:r w:rsidRPr="00113B00">
              <w:rPr>
                <w:rFonts w:ascii="Arial LatArm" w:hAnsi="Arial LatArm"/>
                <w:color w:val="000000"/>
                <w:sz w:val="18"/>
                <w:szCs w:val="18"/>
              </w:rPr>
              <w:br/>
            </w:r>
            <w:r w:rsidRPr="00113B00">
              <w:rPr>
                <w:rFonts w:ascii="Arial" w:hAnsi="Arial" w:cs="Arial"/>
                <w:color w:val="000000"/>
                <w:sz w:val="18"/>
                <w:szCs w:val="18"/>
              </w:rPr>
              <w:t>Պաշտպանության</w:t>
            </w:r>
            <w:r w:rsidRPr="00113B00">
              <w:rPr>
                <w:rFonts w:ascii="Arial LatArm" w:hAnsi="Arial LatArm"/>
                <w:color w:val="000000"/>
                <w:sz w:val="18"/>
                <w:szCs w:val="18"/>
              </w:rPr>
              <w:t xml:space="preserve"> </w:t>
            </w:r>
            <w:r w:rsidRPr="00113B00">
              <w:rPr>
                <w:rFonts w:ascii="Arial" w:hAnsi="Arial" w:cs="Arial"/>
                <w:color w:val="000000"/>
                <w:sz w:val="18"/>
                <w:szCs w:val="18"/>
              </w:rPr>
              <w:t>աստիճանը</w:t>
            </w:r>
            <w:r w:rsidRPr="00113B00">
              <w:rPr>
                <w:rFonts w:ascii="Arial LatArm" w:hAnsi="Arial LatArm"/>
                <w:color w:val="000000"/>
                <w:sz w:val="18"/>
                <w:szCs w:val="18"/>
              </w:rPr>
              <w:t xml:space="preserve"> </w:t>
            </w:r>
            <w:r w:rsidRPr="00113B00">
              <w:rPr>
                <w:rFonts w:ascii="Arial" w:hAnsi="Arial" w:cs="Arial"/>
                <w:color w:val="000000"/>
                <w:sz w:val="18"/>
                <w:szCs w:val="18"/>
              </w:rPr>
              <w:t>պատյանով</w:t>
            </w:r>
            <w:r w:rsidRPr="00113B00">
              <w:rPr>
                <w:rFonts w:ascii="Arial LatArm" w:hAnsi="Arial LatArm"/>
                <w:color w:val="000000"/>
                <w:sz w:val="18"/>
                <w:szCs w:val="18"/>
              </w:rPr>
              <w:t xml:space="preserve"> (</w:t>
            </w:r>
            <w:r w:rsidRPr="00113B00">
              <w:rPr>
                <w:rFonts w:ascii="Arial" w:hAnsi="Arial" w:cs="Arial"/>
                <w:color w:val="000000"/>
                <w:sz w:val="18"/>
                <w:szCs w:val="18"/>
              </w:rPr>
              <w:t>հարթ</w:t>
            </w:r>
            <w:r w:rsidRPr="00113B00">
              <w:rPr>
                <w:rFonts w:ascii="Arial LatArm" w:hAnsi="Arial LatArm"/>
                <w:color w:val="000000"/>
                <w:sz w:val="18"/>
                <w:szCs w:val="18"/>
              </w:rPr>
              <w:t xml:space="preserve"> </w:t>
            </w:r>
            <w:r w:rsidRPr="00113B00">
              <w:rPr>
                <w:rFonts w:ascii="Arial" w:hAnsi="Arial" w:cs="Arial"/>
                <w:color w:val="000000"/>
                <w:sz w:val="18"/>
                <w:szCs w:val="18"/>
              </w:rPr>
              <w:t>մակերևույթի</w:t>
            </w:r>
            <w:r w:rsidRPr="00113B00">
              <w:rPr>
                <w:rFonts w:ascii="Arial LatArm" w:hAnsi="Arial LatArm"/>
                <w:color w:val="000000"/>
                <w:sz w:val="18"/>
                <w:szCs w:val="18"/>
              </w:rPr>
              <w:t xml:space="preserve"> </w:t>
            </w:r>
            <w:r w:rsidRPr="00113B00">
              <w:rPr>
                <w:rFonts w:ascii="Arial" w:hAnsi="Arial" w:cs="Arial"/>
                <w:color w:val="000000"/>
                <w:sz w:val="18"/>
                <w:szCs w:val="18"/>
              </w:rPr>
              <w:t>վրա</w:t>
            </w:r>
            <w:r w:rsidRPr="00113B00">
              <w:rPr>
                <w:rFonts w:ascii="Arial LatArm" w:hAnsi="Arial LatArm"/>
                <w:color w:val="000000"/>
                <w:sz w:val="18"/>
                <w:szCs w:val="18"/>
              </w:rPr>
              <w:t xml:space="preserve"> </w:t>
            </w:r>
            <w:r w:rsidRPr="00113B00">
              <w:rPr>
                <w:rFonts w:ascii="Arial" w:hAnsi="Arial" w:cs="Arial"/>
                <w:color w:val="000000"/>
                <w:sz w:val="18"/>
                <w:szCs w:val="18"/>
              </w:rPr>
              <w:t>ամրացված</w:t>
            </w:r>
            <w:r w:rsidRPr="00113B00">
              <w:rPr>
                <w:rFonts w:ascii="Arial LatArm" w:hAnsi="Arial LatArm"/>
                <w:color w:val="000000"/>
                <w:sz w:val="18"/>
                <w:szCs w:val="18"/>
              </w:rPr>
              <w:t xml:space="preserve"> </w:t>
            </w:r>
            <w:r w:rsidRPr="00113B00">
              <w:rPr>
                <w:rFonts w:ascii="Arial" w:hAnsi="Arial" w:cs="Arial"/>
                <w:color w:val="000000"/>
                <w:sz w:val="18"/>
                <w:szCs w:val="18"/>
              </w:rPr>
              <w:t>սարքը</w:t>
            </w:r>
            <w:r w:rsidRPr="00113B00">
              <w:rPr>
                <w:rFonts w:ascii="Arial LatArm" w:hAnsi="Arial LatArm"/>
                <w:color w:val="000000"/>
                <w:sz w:val="18"/>
                <w:szCs w:val="18"/>
              </w:rPr>
              <w:t xml:space="preserve"> </w:t>
            </w:r>
            <w:r w:rsidRPr="00113B00">
              <w:rPr>
                <w:rFonts w:ascii="Arial" w:hAnsi="Arial" w:cs="Arial"/>
                <w:color w:val="000000"/>
                <w:sz w:val="18"/>
                <w:szCs w:val="18"/>
              </w:rPr>
              <w:t>շահագործելիս</w:t>
            </w:r>
            <w:r w:rsidRPr="00113B00">
              <w:rPr>
                <w:rFonts w:ascii="Arial LatArm" w:hAnsi="Arial LatArm"/>
                <w:color w:val="000000"/>
                <w:sz w:val="18"/>
                <w:szCs w:val="18"/>
              </w:rPr>
              <w:t>) IP40</w:t>
            </w:r>
            <w:r w:rsidRPr="00113B00">
              <w:rPr>
                <w:rFonts w:ascii="Arial LatArm" w:hAnsi="Arial LatArm"/>
                <w:color w:val="000000"/>
                <w:sz w:val="18"/>
                <w:szCs w:val="18"/>
              </w:rPr>
              <w:br/>
            </w:r>
            <w:r w:rsidRPr="00113B00">
              <w:rPr>
                <w:rFonts w:ascii="Arial" w:hAnsi="Arial" w:cs="Arial"/>
                <w:color w:val="000000"/>
                <w:sz w:val="18"/>
                <w:szCs w:val="18"/>
              </w:rPr>
              <w:t>Աշխատանքային</w:t>
            </w:r>
            <w:r w:rsidRPr="00113B00">
              <w:rPr>
                <w:rFonts w:ascii="Arial LatArm" w:hAnsi="Arial LatArm"/>
                <w:color w:val="000000"/>
                <w:sz w:val="18"/>
                <w:szCs w:val="18"/>
              </w:rPr>
              <w:t xml:space="preserve"> </w:t>
            </w:r>
            <w:r w:rsidRPr="00113B00">
              <w:rPr>
                <w:rFonts w:ascii="Arial" w:hAnsi="Arial" w:cs="Arial"/>
                <w:color w:val="000000"/>
                <w:sz w:val="18"/>
                <w:szCs w:val="18"/>
              </w:rPr>
              <w:t>ջերմաստիճանի</w:t>
            </w:r>
            <w:r w:rsidRPr="00113B00">
              <w:rPr>
                <w:rFonts w:ascii="Arial LatArm" w:hAnsi="Arial LatArm"/>
                <w:color w:val="000000"/>
                <w:sz w:val="18"/>
                <w:szCs w:val="18"/>
              </w:rPr>
              <w:t xml:space="preserve"> </w:t>
            </w:r>
            <w:r w:rsidRPr="00113B00">
              <w:rPr>
                <w:rFonts w:ascii="Arial" w:hAnsi="Arial" w:cs="Arial"/>
                <w:color w:val="000000"/>
                <w:sz w:val="18"/>
                <w:szCs w:val="18"/>
              </w:rPr>
              <w:t>միջակայքը</w:t>
            </w:r>
            <w:r w:rsidRPr="00113B00">
              <w:rPr>
                <w:rFonts w:ascii="Arial LatArm" w:hAnsi="Arial LatArm"/>
                <w:color w:val="000000"/>
                <w:sz w:val="18"/>
                <w:szCs w:val="18"/>
              </w:rPr>
              <w:t xml:space="preserve"> </w:t>
            </w:r>
            <w:r w:rsidRPr="00113B00">
              <w:rPr>
                <w:rFonts w:ascii="Arial" w:hAnsi="Arial" w:cs="Arial"/>
                <w:color w:val="000000"/>
                <w:sz w:val="18"/>
                <w:szCs w:val="18"/>
              </w:rPr>
              <w:t>մինուս</w:t>
            </w:r>
            <w:r w:rsidRPr="00113B00">
              <w:rPr>
                <w:rFonts w:ascii="Arial LatArm" w:hAnsi="Arial LatArm"/>
                <w:color w:val="000000"/>
                <w:sz w:val="18"/>
                <w:szCs w:val="18"/>
              </w:rPr>
              <w:t xml:space="preserve"> 30 ... 50 </w:t>
            </w:r>
            <w:r w:rsidRPr="00113B00">
              <w:rPr>
                <w:rFonts w:ascii="Arial LatArm" w:hAnsi="Arial LatArm" w:cs="Arial LatArm"/>
                <w:color w:val="000000"/>
                <w:sz w:val="18"/>
                <w:szCs w:val="18"/>
              </w:rPr>
              <w:t>°</w:t>
            </w:r>
            <w:r w:rsidRPr="00113B00">
              <w:rPr>
                <w:rFonts w:ascii="Calibri" w:hAnsi="Calibri" w:cs="Calibri"/>
                <w:color w:val="000000"/>
                <w:sz w:val="18"/>
                <w:szCs w:val="18"/>
              </w:rPr>
              <w:t>С</w:t>
            </w:r>
            <w:r w:rsidRPr="00113B00">
              <w:rPr>
                <w:rFonts w:ascii="Arial LatArm" w:hAnsi="Arial LatArm"/>
                <w:color w:val="000000"/>
                <w:sz w:val="18"/>
                <w:szCs w:val="18"/>
              </w:rPr>
              <w:br/>
            </w:r>
            <w:r w:rsidRPr="00113B00">
              <w:rPr>
                <w:rFonts w:ascii="Arial" w:hAnsi="Arial" w:cs="Arial"/>
                <w:color w:val="000000"/>
                <w:sz w:val="18"/>
                <w:szCs w:val="18"/>
              </w:rPr>
              <w:t>Գործիքի</w:t>
            </w:r>
            <w:r w:rsidRPr="00113B00">
              <w:rPr>
                <w:rFonts w:ascii="Arial LatArm" w:hAnsi="Arial LatArm"/>
                <w:color w:val="000000"/>
                <w:sz w:val="18"/>
                <w:szCs w:val="18"/>
              </w:rPr>
              <w:t xml:space="preserve"> </w:t>
            </w:r>
            <w:r w:rsidRPr="00113B00">
              <w:rPr>
                <w:rFonts w:ascii="Arial" w:hAnsi="Arial" w:cs="Arial"/>
                <w:color w:val="000000"/>
                <w:sz w:val="18"/>
                <w:szCs w:val="18"/>
              </w:rPr>
              <w:t>գործի</w:t>
            </w:r>
            <w:r w:rsidRPr="00113B00">
              <w:rPr>
                <w:rFonts w:ascii="Arial LatArm" w:hAnsi="Arial LatArm"/>
                <w:color w:val="000000"/>
                <w:sz w:val="18"/>
                <w:szCs w:val="18"/>
              </w:rPr>
              <w:t xml:space="preserve"> </w:t>
            </w:r>
            <w:r w:rsidRPr="00113B00">
              <w:rPr>
                <w:rFonts w:ascii="Arial" w:hAnsi="Arial" w:cs="Arial"/>
                <w:color w:val="000000"/>
                <w:sz w:val="18"/>
                <w:szCs w:val="18"/>
              </w:rPr>
              <w:t>ընդհանուր</w:t>
            </w:r>
            <w:r w:rsidRPr="00113B00">
              <w:rPr>
                <w:rFonts w:ascii="Arial LatArm" w:hAnsi="Arial LatArm"/>
                <w:color w:val="000000"/>
                <w:sz w:val="18"/>
                <w:szCs w:val="18"/>
              </w:rPr>
              <w:t xml:space="preserve"> </w:t>
            </w:r>
            <w:r w:rsidRPr="00113B00">
              <w:rPr>
                <w:rFonts w:ascii="Arial" w:hAnsi="Arial" w:cs="Arial"/>
                <w:color w:val="000000"/>
                <w:sz w:val="18"/>
                <w:szCs w:val="18"/>
              </w:rPr>
              <w:t>չափերը</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250x210x80 </w:t>
            </w:r>
            <w:r w:rsidRPr="00113B00">
              <w:rPr>
                <w:rFonts w:ascii="Arial" w:hAnsi="Arial" w:cs="Arial"/>
                <w:color w:val="000000"/>
                <w:sz w:val="18"/>
                <w:szCs w:val="18"/>
              </w:rPr>
              <w:t>մմ</w:t>
            </w:r>
            <w:r w:rsidRPr="00113B00">
              <w:rPr>
                <w:rFonts w:ascii="Arial LatArm" w:hAnsi="Arial LatArm"/>
                <w:color w:val="000000"/>
                <w:sz w:val="18"/>
                <w:szCs w:val="18"/>
              </w:rPr>
              <w:br/>
            </w:r>
            <w:r w:rsidRPr="00113B00">
              <w:rPr>
                <w:rFonts w:ascii="Arial" w:hAnsi="Arial" w:cs="Arial"/>
                <w:color w:val="000000"/>
                <w:sz w:val="18"/>
                <w:szCs w:val="18"/>
              </w:rPr>
              <w:t>Քաշը</w:t>
            </w:r>
            <w:r w:rsidRPr="00113B00">
              <w:rPr>
                <w:rFonts w:ascii="Arial LatArm" w:hAnsi="Arial LatArm"/>
                <w:color w:val="000000"/>
                <w:sz w:val="18"/>
                <w:szCs w:val="18"/>
              </w:rPr>
              <w:t xml:space="preserve"> </w:t>
            </w:r>
            <w:r w:rsidRPr="00113B00">
              <w:rPr>
                <w:rFonts w:ascii="Arial" w:hAnsi="Arial" w:cs="Arial"/>
                <w:color w:val="000000"/>
                <w:sz w:val="18"/>
                <w:szCs w:val="18"/>
              </w:rPr>
              <w:t>առանց</w:t>
            </w:r>
            <w:r w:rsidRPr="00113B00">
              <w:rPr>
                <w:rFonts w:ascii="Arial LatArm" w:hAnsi="Arial LatArm"/>
                <w:color w:val="000000"/>
                <w:sz w:val="18"/>
                <w:szCs w:val="18"/>
              </w:rPr>
              <w:t xml:space="preserve"> </w:t>
            </w:r>
            <w:r w:rsidRPr="00113B00">
              <w:rPr>
                <w:rFonts w:ascii="Arial" w:hAnsi="Arial" w:cs="Arial"/>
                <w:color w:val="000000"/>
                <w:sz w:val="18"/>
                <w:szCs w:val="18"/>
              </w:rPr>
              <w:t>մարտկոցի</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700 </w:t>
            </w:r>
            <w:r w:rsidRPr="00113B00">
              <w:rPr>
                <w:rFonts w:ascii="Arial" w:hAnsi="Arial" w:cs="Arial"/>
                <w:color w:val="000000"/>
                <w:sz w:val="18"/>
                <w:szCs w:val="18"/>
              </w:rPr>
              <w:t>գ</w:t>
            </w:r>
          </w:p>
        </w:tc>
      </w:tr>
      <w:tr w:rsidR="005D3E95" w:rsidRPr="00113B00" w:rsidTr="004C02B4">
        <w:trPr>
          <w:trHeight w:val="2792"/>
        </w:trPr>
        <w:tc>
          <w:tcPr>
            <w:tcW w:w="2440" w:type="dxa"/>
            <w:tcBorders>
              <w:top w:val="nil"/>
              <w:left w:val="single" w:sz="4" w:space="0" w:color="auto"/>
              <w:bottom w:val="single" w:sz="4" w:space="0" w:color="auto"/>
              <w:right w:val="single" w:sz="4" w:space="0" w:color="auto"/>
            </w:tcBorders>
            <w:shd w:val="clear" w:color="auto" w:fill="auto"/>
            <w:noWrap/>
            <w:hideMark/>
          </w:tcPr>
          <w:p w:rsidR="005D3E95" w:rsidRDefault="005D3E95" w:rsidP="005D3E95">
            <w:r w:rsidRPr="00CB4E2F">
              <w:t>дымовая сигнализация</w:t>
            </w:r>
          </w:p>
        </w:tc>
        <w:tc>
          <w:tcPr>
            <w:tcW w:w="8333" w:type="dxa"/>
            <w:tcBorders>
              <w:top w:val="single" w:sz="4" w:space="0" w:color="auto"/>
              <w:left w:val="nil"/>
              <w:bottom w:val="single" w:sz="4" w:space="0" w:color="auto"/>
              <w:right w:val="single" w:sz="4" w:space="0" w:color="000000"/>
            </w:tcBorders>
            <w:shd w:val="clear" w:color="auto" w:fill="auto"/>
            <w:vAlign w:val="center"/>
            <w:hideMark/>
          </w:tcPr>
          <w:p w:rsidR="005D3E95" w:rsidRPr="00113B00" w:rsidRDefault="005D3E95" w:rsidP="005D3E95">
            <w:pPr>
              <w:jc w:val="center"/>
              <w:rPr>
                <w:rFonts w:ascii="Arial LatArm" w:hAnsi="Arial LatArm"/>
                <w:color w:val="000000"/>
                <w:sz w:val="18"/>
                <w:szCs w:val="18"/>
              </w:rPr>
            </w:pPr>
            <w:r w:rsidRPr="00113B00">
              <w:rPr>
                <w:rFonts w:ascii="Arial" w:hAnsi="Arial" w:cs="Arial"/>
                <w:color w:val="000000"/>
                <w:sz w:val="18"/>
                <w:szCs w:val="18"/>
              </w:rPr>
              <w:t>Մատակարարման</w:t>
            </w:r>
            <w:r w:rsidRPr="00113B00">
              <w:rPr>
                <w:rFonts w:ascii="Arial LatArm" w:hAnsi="Arial LatArm"/>
                <w:color w:val="000000"/>
                <w:sz w:val="18"/>
                <w:szCs w:val="18"/>
              </w:rPr>
              <w:t xml:space="preserve"> </w:t>
            </w:r>
            <w:r w:rsidRPr="00113B00">
              <w:rPr>
                <w:rFonts w:ascii="Arial" w:hAnsi="Arial" w:cs="Arial"/>
                <w:color w:val="000000"/>
                <w:sz w:val="18"/>
                <w:szCs w:val="18"/>
              </w:rPr>
              <w:t>լարումը</w:t>
            </w:r>
            <w:r w:rsidRPr="00113B00">
              <w:rPr>
                <w:rFonts w:ascii="Arial LatArm" w:hAnsi="Arial LatArm"/>
                <w:color w:val="000000"/>
                <w:sz w:val="18"/>
                <w:szCs w:val="18"/>
              </w:rPr>
              <w:t>, V 9-</w:t>
            </w:r>
            <w:r w:rsidRPr="00113B00">
              <w:rPr>
                <w:rFonts w:ascii="Arial" w:hAnsi="Arial" w:cs="Arial"/>
                <w:color w:val="000000"/>
                <w:sz w:val="18"/>
                <w:szCs w:val="18"/>
              </w:rPr>
              <w:t>ից</w:t>
            </w:r>
            <w:r w:rsidRPr="00113B00">
              <w:rPr>
                <w:rFonts w:ascii="Arial LatArm" w:hAnsi="Arial LatArm"/>
                <w:color w:val="000000"/>
                <w:sz w:val="18"/>
                <w:szCs w:val="18"/>
              </w:rPr>
              <w:t xml:space="preserve"> 30</w:t>
            </w:r>
            <w:r w:rsidRPr="00113B00">
              <w:rPr>
                <w:rFonts w:ascii="Arial LatArm" w:hAnsi="Arial LatArm"/>
                <w:color w:val="000000"/>
                <w:sz w:val="18"/>
                <w:szCs w:val="18"/>
              </w:rPr>
              <w:br/>
            </w:r>
            <w:r w:rsidRPr="00113B00">
              <w:rPr>
                <w:rFonts w:ascii="Arial" w:hAnsi="Arial" w:cs="Arial"/>
                <w:color w:val="000000"/>
                <w:sz w:val="18"/>
                <w:szCs w:val="18"/>
              </w:rPr>
              <w:t>Ընթացիկ</w:t>
            </w:r>
            <w:r w:rsidRPr="00113B00">
              <w:rPr>
                <w:rFonts w:ascii="Arial LatArm" w:hAnsi="Arial LatArm"/>
                <w:color w:val="000000"/>
                <w:sz w:val="18"/>
                <w:szCs w:val="18"/>
              </w:rPr>
              <w:t xml:space="preserve"> </w:t>
            </w:r>
            <w:r w:rsidRPr="00113B00">
              <w:rPr>
                <w:rFonts w:ascii="Arial" w:hAnsi="Arial" w:cs="Arial"/>
                <w:color w:val="000000"/>
                <w:sz w:val="18"/>
                <w:szCs w:val="18"/>
              </w:rPr>
              <w:t>սպառումը</w:t>
            </w:r>
            <w:r w:rsidRPr="00113B00">
              <w:rPr>
                <w:rFonts w:ascii="Arial LatArm" w:hAnsi="Arial LatArm"/>
                <w:color w:val="000000"/>
                <w:sz w:val="18"/>
                <w:szCs w:val="18"/>
              </w:rPr>
              <w:t xml:space="preserve"> </w:t>
            </w:r>
            <w:r w:rsidRPr="00113B00">
              <w:rPr>
                <w:rFonts w:ascii="Arial" w:hAnsi="Arial" w:cs="Arial"/>
                <w:color w:val="000000"/>
                <w:sz w:val="18"/>
                <w:szCs w:val="18"/>
              </w:rPr>
              <w:t>սպասման</w:t>
            </w:r>
            <w:r w:rsidRPr="00113B00">
              <w:rPr>
                <w:rFonts w:ascii="Arial LatArm" w:hAnsi="Arial LatArm"/>
                <w:color w:val="000000"/>
                <w:sz w:val="18"/>
                <w:szCs w:val="18"/>
              </w:rPr>
              <w:t xml:space="preserve"> </w:t>
            </w:r>
            <w:r w:rsidRPr="00113B00">
              <w:rPr>
                <w:rFonts w:ascii="Arial" w:hAnsi="Arial" w:cs="Arial"/>
                <w:color w:val="000000"/>
                <w:sz w:val="18"/>
                <w:szCs w:val="18"/>
              </w:rPr>
              <w:t>ռեժիմում</w:t>
            </w:r>
            <w:r w:rsidRPr="00113B00">
              <w:rPr>
                <w:rFonts w:ascii="Arial LatArm" w:hAnsi="Arial LatArm"/>
                <w:color w:val="000000"/>
                <w:sz w:val="18"/>
                <w:szCs w:val="18"/>
              </w:rPr>
              <w:t xml:space="preserve">, </w:t>
            </w:r>
            <w:r w:rsidRPr="00113B00">
              <w:rPr>
                <w:rFonts w:ascii="Arial" w:hAnsi="Arial" w:cs="Arial"/>
                <w:color w:val="000000"/>
                <w:sz w:val="18"/>
                <w:szCs w:val="18"/>
              </w:rPr>
              <w:t>ՄԱ</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45</w:t>
            </w:r>
            <w:r w:rsidRPr="00113B00">
              <w:rPr>
                <w:rFonts w:ascii="Arial LatArm" w:hAnsi="Arial LatArm"/>
                <w:color w:val="000000"/>
                <w:sz w:val="18"/>
                <w:szCs w:val="18"/>
              </w:rPr>
              <w:br/>
            </w:r>
            <w:r w:rsidRPr="00113B00">
              <w:rPr>
                <w:rFonts w:ascii="Arial" w:hAnsi="Arial" w:cs="Arial"/>
                <w:color w:val="000000"/>
                <w:sz w:val="18"/>
                <w:szCs w:val="18"/>
              </w:rPr>
              <w:t>Զգայունություն</w:t>
            </w:r>
            <w:r w:rsidRPr="00113B00">
              <w:rPr>
                <w:rFonts w:ascii="Arial LatArm" w:hAnsi="Arial LatArm"/>
                <w:color w:val="000000"/>
                <w:sz w:val="18"/>
                <w:szCs w:val="18"/>
              </w:rPr>
              <w:t xml:space="preserve">, </w:t>
            </w:r>
            <w:r w:rsidRPr="00113B00">
              <w:rPr>
                <w:rFonts w:ascii="Arial" w:hAnsi="Arial" w:cs="Arial"/>
                <w:color w:val="000000"/>
                <w:sz w:val="18"/>
                <w:szCs w:val="18"/>
              </w:rPr>
              <w:t>դԲ</w:t>
            </w:r>
            <w:r w:rsidRPr="00113B00">
              <w:rPr>
                <w:rFonts w:ascii="Arial LatArm" w:hAnsi="Arial LatArm"/>
                <w:color w:val="000000"/>
                <w:sz w:val="18"/>
                <w:szCs w:val="18"/>
              </w:rPr>
              <w:t>/</w:t>
            </w:r>
            <w:r w:rsidRPr="00113B00">
              <w:rPr>
                <w:rFonts w:ascii="Arial" w:hAnsi="Arial" w:cs="Arial"/>
                <w:color w:val="000000"/>
                <w:sz w:val="18"/>
                <w:szCs w:val="18"/>
              </w:rPr>
              <w:t>մ</w:t>
            </w:r>
            <w:r w:rsidRPr="00113B00">
              <w:rPr>
                <w:rFonts w:ascii="Arial LatArm" w:hAnsi="Arial LatArm"/>
                <w:color w:val="000000"/>
                <w:sz w:val="18"/>
                <w:szCs w:val="18"/>
              </w:rPr>
              <w:t xml:space="preserve"> 0,05-</w:t>
            </w:r>
            <w:r w:rsidRPr="00113B00">
              <w:rPr>
                <w:rFonts w:ascii="Arial" w:hAnsi="Arial" w:cs="Arial"/>
                <w:color w:val="000000"/>
                <w:sz w:val="18"/>
                <w:szCs w:val="18"/>
              </w:rPr>
              <w:t>ից</w:t>
            </w:r>
            <w:r w:rsidRPr="00113B00">
              <w:rPr>
                <w:rFonts w:ascii="Arial LatArm" w:hAnsi="Arial LatArm"/>
                <w:color w:val="000000"/>
                <w:sz w:val="18"/>
                <w:szCs w:val="18"/>
              </w:rPr>
              <w:t xml:space="preserve"> </w:t>
            </w:r>
            <w:r w:rsidRPr="00113B00">
              <w:rPr>
                <w:rFonts w:ascii="Arial" w:hAnsi="Arial" w:cs="Arial"/>
                <w:color w:val="000000"/>
                <w:sz w:val="18"/>
                <w:szCs w:val="18"/>
              </w:rPr>
              <w:t>մինչև</w:t>
            </w:r>
            <w:r w:rsidRPr="00113B00">
              <w:rPr>
                <w:rFonts w:ascii="Arial LatArm" w:hAnsi="Arial LatArm"/>
                <w:color w:val="000000"/>
                <w:sz w:val="18"/>
                <w:szCs w:val="18"/>
              </w:rPr>
              <w:t xml:space="preserve"> 0,2</w:t>
            </w:r>
            <w:r w:rsidRPr="00113B00">
              <w:rPr>
                <w:rFonts w:ascii="Arial LatArm" w:hAnsi="Arial LatArm"/>
                <w:color w:val="000000"/>
                <w:sz w:val="18"/>
                <w:szCs w:val="18"/>
              </w:rPr>
              <w:br/>
            </w:r>
            <w:r w:rsidRPr="00113B00">
              <w:rPr>
                <w:rFonts w:ascii="Arial" w:hAnsi="Arial" w:cs="Arial"/>
                <w:color w:val="000000"/>
                <w:sz w:val="18"/>
                <w:szCs w:val="18"/>
              </w:rPr>
              <w:t>Գործողության</w:t>
            </w:r>
            <w:r w:rsidRPr="00113B00">
              <w:rPr>
                <w:rFonts w:ascii="Arial LatArm" w:hAnsi="Arial LatArm"/>
                <w:color w:val="000000"/>
                <w:sz w:val="18"/>
                <w:szCs w:val="18"/>
              </w:rPr>
              <w:t xml:space="preserve"> </w:t>
            </w:r>
            <w:r w:rsidRPr="00113B00">
              <w:rPr>
                <w:rFonts w:ascii="Arial" w:hAnsi="Arial" w:cs="Arial"/>
                <w:color w:val="000000"/>
                <w:sz w:val="18"/>
                <w:szCs w:val="18"/>
              </w:rPr>
              <w:t>իներցիա</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9 </w:t>
            </w:r>
            <w:r w:rsidRPr="00113B00">
              <w:rPr>
                <w:rFonts w:ascii="Arial" w:hAnsi="Arial" w:cs="Arial"/>
                <w:color w:val="000000"/>
                <w:sz w:val="18"/>
                <w:szCs w:val="18"/>
              </w:rPr>
              <w:t>վրկ</w:t>
            </w:r>
            <w:r w:rsidRPr="00113B00">
              <w:rPr>
                <w:rFonts w:ascii="Arial LatArm" w:hAnsi="Arial LatArm"/>
                <w:color w:val="000000"/>
                <w:sz w:val="18"/>
                <w:szCs w:val="18"/>
              </w:rPr>
              <w:t>,</w:t>
            </w:r>
            <w:r w:rsidRPr="00113B00">
              <w:rPr>
                <w:rFonts w:ascii="Arial LatArm" w:hAnsi="Arial LatArm"/>
                <w:color w:val="000000"/>
                <w:sz w:val="18"/>
                <w:szCs w:val="18"/>
              </w:rPr>
              <w:br/>
            </w:r>
            <w:r w:rsidRPr="00113B00">
              <w:rPr>
                <w:rFonts w:ascii="Arial" w:hAnsi="Arial" w:cs="Arial"/>
                <w:color w:val="000000"/>
                <w:sz w:val="18"/>
                <w:szCs w:val="18"/>
              </w:rPr>
              <w:t>Տեղադրման</w:t>
            </w:r>
            <w:r w:rsidRPr="00113B00">
              <w:rPr>
                <w:rFonts w:ascii="Arial LatArm" w:hAnsi="Arial LatArm"/>
                <w:color w:val="000000"/>
                <w:sz w:val="18"/>
                <w:szCs w:val="18"/>
              </w:rPr>
              <w:t xml:space="preserve"> </w:t>
            </w:r>
            <w:r w:rsidRPr="00113B00">
              <w:rPr>
                <w:rFonts w:ascii="Arial" w:hAnsi="Arial" w:cs="Arial"/>
                <w:color w:val="000000"/>
                <w:sz w:val="18"/>
                <w:szCs w:val="18"/>
              </w:rPr>
              <w:t>տեսակը</w:t>
            </w:r>
            <w:r w:rsidRPr="00113B00">
              <w:rPr>
                <w:rFonts w:ascii="Arial LatArm" w:hAnsi="Arial LatArm"/>
                <w:color w:val="000000"/>
                <w:sz w:val="18"/>
                <w:szCs w:val="18"/>
              </w:rPr>
              <w:t xml:space="preserve"> </w:t>
            </w:r>
            <w:r w:rsidRPr="00113B00">
              <w:rPr>
                <w:rFonts w:ascii="Arial" w:hAnsi="Arial" w:cs="Arial"/>
                <w:color w:val="000000"/>
                <w:sz w:val="18"/>
                <w:szCs w:val="18"/>
              </w:rPr>
              <w:t>Հիմնական</w:t>
            </w:r>
            <w:r w:rsidRPr="00113B00">
              <w:rPr>
                <w:rFonts w:ascii="Arial LatArm" w:hAnsi="Arial LatArm"/>
                <w:color w:val="000000"/>
                <w:sz w:val="18"/>
                <w:szCs w:val="18"/>
              </w:rPr>
              <w:t xml:space="preserve"> </w:t>
            </w:r>
            <w:r w:rsidRPr="00113B00">
              <w:rPr>
                <w:rFonts w:ascii="Arial" w:hAnsi="Arial" w:cs="Arial"/>
                <w:color w:val="000000"/>
                <w:sz w:val="18"/>
                <w:szCs w:val="18"/>
              </w:rPr>
              <w:t>առաստաղի</w:t>
            </w:r>
            <w:r w:rsidRPr="00113B00">
              <w:rPr>
                <w:rFonts w:ascii="Arial LatArm" w:hAnsi="Arial LatArm"/>
                <w:color w:val="000000"/>
                <w:sz w:val="18"/>
                <w:szCs w:val="18"/>
              </w:rPr>
              <w:t xml:space="preserve"> </w:t>
            </w:r>
            <w:r w:rsidRPr="00113B00">
              <w:rPr>
                <w:rFonts w:ascii="Arial" w:hAnsi="Arial" w:cs="Arial"/>
                <w:color w:val="000000"/>
                <w:sz w:val="18"/>
                <w:szCs w:val="18"/>
              </w:rPr>
              <w:t>վրա</w:t>
            </w:r>
            <w:r w:rsidRPr="00113B00">
              <w:rPr>
                <w:rFonts w:ascii="Arial LatArm" w:hAnsi="Arial LatArm"/>
                <w:color w:val="000000"/>
                <w:sz w:val="18"/>
                <w:szCs w:val="18"/>
              </w:rPr>
              <w:br/>
            </w:r>
            <w:r w:rsidRPr="00113B00">
              <w:rPr>
                <w:rFonts w:ascii="Arial" w:hAnsi="Arial" w:cs="Arial"/>
                <w:color w:val="000000"/>
                <w:sz w:val="18"/>
                <w:szCs w:val="18"/>
              </w:rPr>
              <w:t>Ներքին</w:t>
            </w:r>
            <w:r w:rsidRPr="00113B00">
              <w:rPr>
                <w:rFonts w:ascii="Arial LatArm" w:hAnsi="Arial LatArm"/>
                <w:color w:val="000000"/>
                <w:sz w:val="18"/>
                <w:szCs w:val="18"/>
              </w:rPr>
              <w:t xml:space="preserve"> </w:t>
            </w:r>
            <w:r w:rsidRPr="00113B00">
              <w:rPr>
                <w:rFonts w:ascii="Arial" w:hAnsi="Arial" w:cs="Arial"/>
                <w:color w:val="000000"/>
                <w:sz w:val="18"/>
                <w:szCs w:val="18"/>
              </w:rPr>
              <w:t>դիմադրություն</w:t>
            </w:r>
            <w:r w:rsidRPr="00113B00">
              <w:rPr>
                <w:rFonts w:ascii="Arial LatArm" w:hAnsi="Arial LatArm"/>
                <w:color w:val="000000"/>
                <w:sz w:val="18"/>
                <w:szCs w:val="18"/>
              </w:rPr>
              <w:t xml:space="preserve"> </w:t>
            </w:r>
            <w:r w:rsidRPr="00113B00">
              <w:rPr>
                <w:rFonts w:ascii="Arial LatArm" w:hAnsi="Arial LatArm" w:cs="Arial LatArm"/>
                <w:color w:val="000000"/>
                <w:sz w:val="18"/>
                <w:szCs w:val="18"/>
              </w:rPr>
              <w:t>«</w:t>
            </w:r>
            <w:r w:rsidRPr="00113B00">
              <w:rPr>
                <w:rFonts w:ascii="Arial" w:hAnsi="Arial" w:cs="Arial"/>
                <w:color w:val="000000"/>
                <w:sz w:val="18"/>
                <w:szCs w:val="18"/>
              </w:rPr>
              <w:t>կրակ</w:t>
            </w:r>
            <w:r w:rsidRPr="00113B00">
              <w:rPr>
                <w:rFonts w:ascii="Arial LatArm" w:hAnsi="Arial LatArm" w:cs="Arial LatArm"/>
                <w:color w:val="000000"/>
                <w:sz w:val="18"/>
                <w:szCs w:val="18"/>
              </w:rPr>
              <w:t>»</w:t>
            </w:r>
            <w:r w:rsidRPr="00113B00">
              <w:rPr>
                <w:rFonts w:ascii="Arial LatArm" w:hAnsi="Arial LatArm"/>
                <w:color w:val="000000"/>
                <w:sz w:val="18"/>
                <w:szCs w:val="18"/>
              </w:rPr>
              <w:t xml:space="preserve"> </w:t>
            </w:r>
            <w:r w:rsidRPr="00113B00">
              <w:rPr>
                <w:rFonts w:ascii="Arial" w:hAnsi="Arial" w:cs="Arial"/>
                <w:color w:val="000000"/>
                <w:sz w:val="18"/>
                <w:szCs w:val="18"/>
              </w:rPr>
              <w:t>ռեժիմում</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1000</w:t>
            </w:r>
            <w:r w:rsidRPr="00113B00">
              <w:rPr>
                <w:rFonts w:ascii="Arial" w:hAnsi="Arial" w:cs="Arial"/>
                <w:color w:val="000000"/>
                <w:sz w:val="18"/>
                <w:szCs w:val="18"/>
              </w:rPr>
              <w:t>ՕՀՄ</w:t>
            </w:r>
            <w:r w:rsidRPr="00113B00">
              <w:rPr>
                <w:rFonts w:ascii="Arial LatArm" w:hAnsi="Arial LatArm"/>
                <w:color w:val="000000"/>
                <w:sz w:val="18"/>
                <w:szCs w:val="18"/>
              </w:rPr>
              <w:br/>
            </w:r>
            <w:r w:rsidRPr="00113B00">
              <w:rPr>
                <w:rFonts w:ascii="Arial" w:hAnsi="Arial" w:cs="Arial"/>
                <w:color w:val="000000"/>
                <w:sz w:val="18"/>
                <w:szCs w:val="18"/>
              </w:rPr>
              <w:t>Օպտիկական</w:t>
            </w:r>
            <w:r w:rsidRPr="00113B00">
              <w:rPr>
                <w:rFonts w:ascii="Arial LatArm" w:hAnsi="Arial LatArm"/>
                <w:color w:val="000000"/>
                <w:sz w:val="18"/>
                <w:szCs w:val="18"/>
              </w:rPr>
              <w:t xml:space="preserve"> </w:t>
            </w:r>
            <w:r w:rsidRPr="00113B00">
              <w:rPr>
                <w:rFonts w:ascii="Arial" w:hAnsi="Arial" w:cs="Arial"/>
                <w:color w:val="000000"/>
                <w:sz w:val="18"/>
                <w:szCs w:val="18"/>
              </w:rPr>
              <w:t>կարգավիճակի</w:t>
            </w:r>
            <w:r w:rsidRPr="00113B00">
              <w:rPr>
                <w:rFonts w:ascii="Arial LatArm" w:hAnsi="Arial LatArm"/>
                <w:color w:val="000000"/>
                <w:sz w:val="18"/>
                <w:szCs w:val="18"/>
              </w:rPr>
              <w:t xml:space="preserve"> </w:t>
            </w:r>
            <w:r w:rsidRPr="00113B00">
              <w:rPr>
                <w:rFonts w:ascii="Arial" w:hAnsi="Arial" w:cs="Arial"/>
                <w:color w:val="000000"/>
                <w:sz w:val="18"/>
                <w:szCs w:val="18"/>
              </w:rPr>
              <w:t>ցուցիչ</w:t>
            </w:r>
            <w:r w:rsidRPr="00113B00">
              <w:rPr>
                <w:rFonts w:ascii="Arial LatArm" w:hAnsi="Arial LatArm"/>
                <w:color w:val="000000"/>
                <w:sz w:val="18"/>
                <w:szCs w:val="18"/>
              </w:rPr>
              <w:t xml:space="preserve"> </w:t>
            </w:r>
            <w:r w:rsidRPr="00113B00">
              <w:rPr>
                <w:rFonts w:ascii="Arial" w:hAnsi="Arial" w:cs="Arial"/>
                <w:color w:val="000000"/>
                <w:sz w:val="18"/>
                <w:szCs w:val="18"/>
              </w:rPr>
              <w:t>Կարմիր</w:t>
            </w:r>
            <w:r w:rsidRPr="00113B00">
              <w:rPr>
                <w:rFonts w:ascii="Arial LatArm" w:hAnsi="Arial LatArm"/>
                <w:color w:val="000000"/>
                <w:sz w:val="18"/>
                <w:szCs w:val="18"/>
              </w:rPr>
              <w:br/>
            </w:r>
            <w:r w:rsidRPr="00113B00">
              <w:rPr>
                <w:rFonts w:ascii="Arial" w:hAnsi="Arial" w:cs="Arial"/>
                <w:color w:val="000000"/>
                <w:sz w:val="18"/>
                <w:szCs w:val="18"/>
              </w:rPr>
              <w:t>Էլեկտրամագնիսական</w:t>
            </w:r>
            <w:r w:rsidRPr="00113B00">
              <w:rPr>
                <w:rFonts w:ascii="Arial LatArm" w:hAnsi="Arial LatArm"/>
                <w:color w:val="000000"/>
                <w:sz w:val="18"/>
                <w:szCs w:val="18"/>
              </w:rPr>
              <w:t xml:space="preserve"> </w:t>
            </w:r>
            <w:r w:rsidRPr="00113B00">
              <w:rPr>
                <w:rFonts w:ascii="Arial" w:hAnsi="Arial" w:cs="Arial"/>
                <w:color w:val="000000"/>
                <w:sz w:val="18"/>
                <w:szCs w:val="18"/>
              </w:rPr>
              <w:t>միջամտության</w:t>
            </w:r>
            <w:r w:rsidRPr="00113B00">
              <w:rPr>
                <w:rFonts w:ascii="Arial LatArm" w:hAnsi="Arial LatArm"/>
                <w:color w:val="000000"/>
                <w:sz w:val="18"/>
                <w:szCs w:val="18"/>
              </w:rPr>
              <w:t xml:space="preserve"> </w:t>
            </w:r>
            <w:r w:rsidRPr="00113B00">
              <w:rPr>
                <w:rFonts w:ascii="Arial" w:hAnsi="Arial" w:cs="Arial"/>
                <w:color w:val="000000"/>
                <w:sz w:val="18"/>
                <w:szCs w:val="18"/>
              </w:rPr>
              <w:t>ծանրության</w:t>
            </w:r>
            <w:r w:rsidRPr="00113B00">
              <w:rPr>
                <w:rFonts w:ascii="Arial LatArm" w:hAnsi="Arial LatArm"/>
                <w:color w:val="000000"/>
                <w:sz w:val="18"/>
                <w:szCs w:val="18"/>
              </w:rPr>
              <w:t xml:space="preserve"> </w:t>
            </w:r>
            <w:r w:rsidRPr="00113B00">
              <w:rPr>
                <w:rFonts w:ascii="Arial" w:hAnsi="Arial" w:cs="Arial"/>
                <w:color w:val="000000"/>
                <w:sz w:val="18"/>
                <w:szCs w:val="18"/>
              </w:rPr>
              <w:t>աստիճանը</w:t>
            </w:r>
            <w:r w:rsidRPr="00113B00">
              <w:rPr>
                <w:rFonts w:ascii="Arial LatArm" w:hAnsi="Arial LatArm"/>
                <w:color w:val="000000"/>
                <w:sz w:val="18"/>
                <w:szCs w:val="18"/>
              </w:rPr>
              <w:t xml:space="preserve"> 3</w:t>
            </w:r>
            <w:r w:rsidRPr="00113B00">
              <w:rPr>
                <w:rFonts w:ascii="Arial LatArm" w:hAnsi="Arial LatArm"/>
                <w:color w:val="000000"/>
                <w:sz w:val="18"/>
                <w:szCs w:val="18"/>
              </w:rPr>
              <w:br/>
            </w:r>
            <w:r w:rsidRPr="00113B00">
              <w:rPr>
                <w:rFonts w:ascii="Arial" w:hAnsi="Arial" w:cs="Arial"/>
                <w:color w:val="000000"/>
                <w:sz w:val="18"/>
                <w:szCs w:val="18"/>
              </w:rPr>
              <w:t>Կեղևի</w:t>
            </w:r>
            <w:r w:rsidRPr="00113B00">
              <w:rPr>
                <w:rFonts w:ascii="Arial LatArm" w:hAnsi="Arial LatArm"/>
                <w:color w:val="000000"/>
                <w:sz w:val="18"/>
                <w:szCs w:val="18"/>
              </w:rPr>
              <w:t xml:space="preserve"> </w:t>
            </w:r>
            <w:r w:rsidRPr="00113B00">
              <w:rPr>
                <w:rFonts w:ascii="Arial" w:hAnsi="Arial" w:cs="Arial"/>
                <w:color w:val="000000"/>
                <w:sz w:val="18"/>
                <w:szCs w:val="18"/>
              </w:rPr>
              <w:t>պաշտպանության</w:t>
            </w:r>
            <w:r w:rsidRPr="00113B00">
              <w:rPr>
                <w:rFonts w:ascii="Arial LatArm" w:hAnsi="Arial LatArm"/>
                <w:color w:val="000000"/>
                <w:sz w:val="18"/>
                <w:szCs w:val="18"/>
              </w:rPr>
              <w:t xml:space="preserve"> </w:t>
            </w:r>
            <w:r w:rsidRPr="00113B00">
              <w:rPr>
                <w:rFonts w:ascii="Arial" w:hAnsi="Arial" w:cs="Arial"/>
                <w:color w:val="000000"/>
                <w:sz w:val="18"/>
                <w:szCs w:val="18"/>
              </w:rPr>
              <w:t>աստիճանը</w:t>
            </w:r>
            <w:r w:rsidRPr="00113B00">
              <w:rPr>
                <w:rFonts w:ascii="Arial LatArm" w:hAnsi="Arial LatArm"/>
                <w:color w:val="000000"/>
                <w:sz w:val="18"/>
                <w:szCs w:val="18"/>
              </w:rPr>
              <w:t xml:space="preserve"> IP30</w:t>
            </w:r>
            <w:r w:rsidRPr="00113B00">
              <w:rPr>
                <w:rFonts w:ascii="Arial LatArm" w:hAnsi="Arial LatArm"/>
                <w:color w:val="000000"/>
                <w:sz w:val="18"/>
                <w:szCs w:val="18"/>
              </w:rPr>
              <w:br/>
            </w:r>
            <w:r w:rsidRPr="00113B00">
              <w:rPr>
                <w:rFonts w:ascii="Arial" w:hAnsi="Arial" w:cs="Arial"/>
                <w:color w:val="000000"/>
                <w:sz w:val="18"/>
                <w:szCs w:val="18"/>
              </w:rPr>
              <w:t>Բազային</w:t>
            </w:r>
            <w:r w:rsidRPr="00113B00">
              <w:rPr>
                <w:rFonts w:ascii="Arial LatArm" w:hAnsi="Arial LatArm"/>
                <w:color w:val="000000"/>
                <w:sz w:val="18"/>
                <w:szCs w:val="18"/>
              </w:rPr>
              <w:t xml:space="preserve"> </w:t>
            </w:r>
            <w:r w:rsidRPr="00113B00">
              <w:rPr>
                <w:rFonts w:ascii="Arial" w:hAnsi="Arial" w:cs="Arial"/>
                <w:color w:val="000000"/>
                <w:sz w:val="18"/>
                <w:szCs w:val="18"/>
              </w:rPr>
              <w:t>հիմքով</w:t>
            </w:r>
            <w:r w:rsidRPr="00113B00">
              <w:rPr>
                <w:rFonts w:ascii="Arial LatArm" w:hAnsi="Arial LatArm"/>
                <w:color w:val="000000"/>
                <w:sz w:val="18"/>
                <w:szCs w:val="18"/>
              </w:rPr>
              <w:t xml:space="preserve"> </w:t>
            </w:r>
            <w:r w:rsidRPr="00113B00">
              <w:rPr>
                <w:rFonts w:ascii="Arial" w:hAnsi="Arial" w:cs="Arial"/>
                <w:color w:val="000000"/>
                <w:sz w:val="18"/>
                <w:szCs w:val="18"/>
              </w:rPr>
              <w:t>դետեկտորի</w:t>
            </w:r>
            <w:r w:rsidRPr="00113B00">
              <w:rPr>
                <w:rFonts w:ascii="Arial LatArm" w:hAnsi="Arial LatArm"/>
                <w:color w:val="000000"/>
                <w:sz w:val="18"/>
                <w:szCs w:val="18"/>
              </w:rPr>
              <w:t xml:space="preserve"> </w:t>
            </w:r>
            <w:r w:rsidRPr="00113B00">
              <w:rPr>
                <w:rFonts w:ascii="Arial" w:hAnsi="Arial" w:cs="Arial"/>
                <w:color w:val="000000"/>
                <w:sz w:val="18"/>
                <w:szCs w:val="18"/>
              </w:rPr>
              <w:t>քաշը</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210 </w:t>
            </w:r>
            <w:r w:rsidRPr="00113B00">
              <w:rPr>
                <w:rFonts w:ascii="Arial" w:hAnsi="Arial" w:cs="Arial"/>
                <w:color w:val="000000"/>
                <w:sz w:val="18"/>
                <w:szCs w:val="18"/>
              </w:rPr>
              <w:t>գ</w:t>
            </w:r>
            <w:r w:rsidRPr="00113B00">
              <w:rPr>
                <w:rFonts w:ascii="Arial LatArm" w:hAnsi="Arial LatArm"/>
                <w:color w:val="000000"/>
                <w:sz w:val="18"/>
                <w:szCs w:val="18"/>
              </w:rPr>
              <w:t>,</w:t>
            </w:r>
            <w:r w:rsidRPr="00113B00">
              <w:rPr>
                <w:rFonts w:ascii="Arial LatArm" w:hAnsi="Arial LatArm"/>
                <w:color w:val="000000"/>
                <w:sz w:val="18"/>
                <w:szCs w:val="18"/>
              </w:rPr>
              <w:br/>
            </w:r>
            <w:r w:rsidRPr="00113B00">
              <w:rPr>
                <w:rFonts w:ascii="Arial" w:hAnsi="Arial" w:cs="Arial"/>
                <w:color w:val="000000"/>
                <w:sz w:val="18"/>
                <w:szCs w:val="18"/>
              </w:rPr>
              <w:t>Դետեկտորի</w:t>
            </w:r>
            <w:r w:rsidRPr="00113B00">
              <w:rPr>
                <w:rFonts w:ascii="Arial LatArm" w:hAnsi="Arial LatArm"/>
                <w:color w:val="000000"/>
                <w:sz w:val="18"/>
                <w:szCs w:val="18"/>
              </w:rPr>
              <w:t xml:space="preserve"> </w:t>
            </w:r>
            <w:r w:rsidRPr="00113B00">
              <w:rPr>
                <w:rFonts w:ascii="Arial" w:hAnsi="Arial" w:cs="Arial"/>
                <w:color w:val="000000"/>
                <w:sz w:val="18"/>
                <w:szCs w:val="18"/>
              </w:rPr>
              <w:t>տրամագիծը</w:t>
            </w:r>
            <w:r w:rsidRPr="00113B00">
              <w:rPr>
                <w:rFonts w:ascii="Arial LatArm" w:hAnsi="Arial LatArm"/>
                <w:color w:val="000000"/>
                <w:sz w:val="18"/>
                <w:szCs w:val="18"/>
              </w:rPr>
              <w:t xml:space="preserve"> </w:t>
            </w:r>
            <w:r w:rsidRPr="00113B00">
              <w:rPr>
                <w:rFonts w:ascii="Arial" w:hAnsi="Arial" w:cs="Arial"/>
                <w:color w:val="000000"/>
                <w:sz w:val="18"/>
                <w:szCs w:val="18"/>
              </w:rPr>
              <w:t>բազային</w:t>
            </w:r>
            <w:r w:rsidRPr="00113B00">
              <w:rPr>
                <w:rFonts w:ascii="Arial LatArm" w:hAnsi="Arial LatArm"/>
                <w:color w:val="000000"/>
                <w:sz w:val="18"/>
                <w:szCs w:val="18"/>
              </w:rPr>
              <w:t xml:space="preserve"> </w:t>
            </w:r>
            <w:r w:rsidRPr="00113B00">
              <w:rPr>
                <w:rFonts w:ascii="Arial" w:hAnsi="Arial" w:cs="Arial"/>
                <w:color w:val="000000"/>
                <w:sz w:val="18"/>
                <w:szCs w:val="18"/>
              </w:rPr>
              <w:t>հիմքով</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94 </w:t>
            </w:r>
            <w:r w:rsidRPr="00113B00">
              <w:rPr>
                <w:rFonts w:ascii="Arial" w:hAnsi="Arial" w:cs="Arial"/>
                <w:color w:val="000000"/>
                <w:sz w:val="18"/>
                <w:szCs w:val="18"/>
              </w:rPr>
              <w:t>մմ</w:t>
            </w:r>
            <w:r w:rsidRPr="00113B00">
              <w:rPr>
                <w:rFonts w:ascii="Arial LatArm" w:hAnsi="Arial LatArm"/>
                <w:color w:val="000000"/>
                <w:sz w:val="18"/>
                <w:szCs w:val="18"/>
              </w:rPr>
              <w:t>,</w:t>
            </w:r>
            <w:r w:rsidRPr="00113B00">
              <w:rPr>
                <w:rFonts w:ascii="Arial LatArm" w:hAnsi="Arial LatArm"/>
                <w:color w:val="000000"/>
                <w:sz w:val="18"/>
                <w:szCs w:val="18"/>
              </w:rPr>
              <w:br/>
            </w:r>
            <w:r w:rsidRPr="00113B00">
              <w:rPr>
                <w:rFonts w:ascii="Arial" w:hAnsi="Arial" w:cs="Arial"/>
                <w:color w:val="000000"/>
                <w:sz w:val="18"/>
                <w:szCs w:val="18"/>
              </w:rPr>
              <w:t>Դետեկտորի</w:t>
            </w:r>
            <w:r w:rsidRPr="00113B00">
              <w:rPr>
                <w:rFonts w:ascii="Arial LatArm" w:hAnsi="Arial LatArm"/>
                <w:color w:val="000000"/>
                <w:sz w:val="18"/>
                <w:szCs w:val="18"/>
              </w:rPr>
              <w:t xml:space="preserve"> </w:t>
            </w:r>
            <w:r w:rsidRPr="00113B00">
              <w:rPr>
                <w:rFonts w:ascii="Arial" w:hAnsi="Arial" w:cs="Arial"/>
                <w:color w:val="000000"/>
                <w:sz w:val="18"/>
                <w:szCs w:val="18"/>
              </w:rPr>
              <w:t>բարձրությունը</w:t>
            </w:r>
            <w:r w:rsidRPr="00113B00">
              <w:rPr>
                <w:rFonts w:ascii="Arial LatArm" w:hAnsi="Arial LatArm"/>
                <w:color w:val="000000"/>
                <w:sz w:val="18"/>
                <w:szCs w:val="18"/>
              </w:rPr>
              <w:t xml:space="preserve"> </w:t>
            </w:r>
            <w:r w:rsidRPr="00113B00">
              <w:rPr>
                <w:rFonts w:ascii="Arial" w:hAnsi="Arial" w:cs="Arial"/>
                <w:color w:val="000000"/>
                <w:sz w:val="18"/>
                <w:szCs w:val="18"/>
              </w:rPr>
              <w:t>բազային</w:t>
            </w:r>
            <w:r w:rsidRPr="00113B00">
              <w:rPr>
                <w:rFonts w:ascii="Arial LatArm" w:hAnsi="Arial LatArm"/>
                <w:color w:val="000000"/>
                <w:sz w:val="18"/>
                <w:szCs w:val="18"/>
              </w:rPr>
              <w:t xml:space="preserve"> </w:t>
            </w:r>
            <w:r w:rsidRPr="00113B00">
              <w:rPr>
                <w:rFonts w:ascii="Arial" w:hAnsi="Arial" w:cs="Arial"/>
                <w:color w:val="000000"/>
                <w:sz w:val="18"/>
                <w:szCs w:val="18"/>
              </w:rPr>
              <w:t>հիմքով</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46  </w:t>
            </w:r>
            <w:r w:rsidRPr="00113B00">
              <w:rPr>
                <w:rFonts w:ascii="Arial" w:hAnsi="Arial" w:cs="Arial"/>
                <w:color w:val="000000"/>
                <w:sz w:val="18"/>
                <w:szCs w:val="18"/>
              </w:rPr>
              <w:t>մմ</w:t>
            </w:r>
            <w:r w:rsidRPr="00113B00">
              <w:rPr>
                <w:rFonts w:ascii="Arial LatArm" w:hAnsi="Arial LatArm"/>
                <w:color w:val="000000"/>
                <w:sz w:val="18"/>
                <w:szCs w:val="18"/>
              </w:rPr>
              <w:t>,</w:t>
            </w:r>
            <w:r w:rsidRPr="00113B00">
              <w:rPr>
                <w:rFonts w:ascii="Arial LatArm" w:hAnsi="Arial LatArm"/>
                <w:color w:val="000000"/>
                <w:sz w:val="18"/>
                <w:szCs w:val="18"/>
              </w:rPr>
              <w:br/>
            </w:r>
            <w:r w:rsidRPr="00113B00">
              <w:rPr>
                <w:rFonts w:ascii="Arial" w:hAnsi="Arial" w:cs="Arial"/>
                <w:color w:val="000000"/>
                <w:sz w:val="18"/>
                <w:szCs w:val="18"/>
              </w:rPr>
              <w:t>Երաշխիքային</w:t>
            </w:r>
            <w:r w:rsidRPr="00113B00">
              <w:rPr>
                <w:rFonts w:ascii="Arial LatArm" w:hAnsi="Arial LatArm"/>
                <w:color w:val="000000"/>
                <w:sz w:val="18"/>
                <w:szCs w:val="18"/>
              </w:rPr>
              <w:t xml:space="preserve"> </w:t>
            </w:r>
            <w:r w:rsidRPr="00113B00">
              <w:rPr>
                <w:rFonts w:ascii="Arial" w:hAnsi="Arial" w:cs="Arial"/>
                <w:color w:val="000000"/>
                <w:sz w:val="18"/>
                <w:szCs w:val="18"/>
              </w:rPr>
              <w:t>ժամկետը</w:t>
            </w:r>
            <w:r w:rsidRPr="00113B00">
              <w:rPr>
                <w:rFonts w:ascii="Arial LatArm" w:hAnsi="Arial LatArm"/>
                <w:color w:val="000000"/>
                <w:sz w:val="18"/>
                <w:szCs w:val="18"/>
              </w:rPr>
              <w:t xml:space="preserve">, </w:t>
            </w:r>
            <w:r w:rsidRPr="00113B00">
              <w:rPr>
                <w:rFonts w:ascii="Arial" w:hAnsi="Arial" w:cs="Arial"/>
                <w:color w:val="000000"/>
                <w:sz w:val="18"/>
                <w:szCs w:val="18"/>
              </w:rPr>
              <w:t>ամիսները</w:t>
            </w:r>
            <w:r w:rsidRPr="00113B00">
              <w:rPr>
                <w:rFonts w:ascii="Arial LatArm" w:hAnsi="Arial LatArm"/>
                <w:color w:val="000000"/>
                <w:sz w:val="18"/>
                <w:szCs w:val="18"/>
              </w:rPr>
              <w:t xml:space="preserve">, </w:t>
            </w:r>
            <w:r w:rsidRPr="00113B00">
              <w:rPr>
                <w:rFonts w:ascii="Arial" w:hAnsi="Arial" w:cs="Arial"/>
                <w:color w:val="000000"/>
                <w:sz w:val="18"/>
                <w:szCs w:val="18"/>
              </w:rPr>
              <w:t>ոչ</w:t>
            </w:r>
            <w:r w:rsidRPr="00113B00">
              <w:rPr>
                <w:rFonts w:ascii="Arial LatArm" w:hAnsi="Arial LatArm"/>
                <w:color w:val="000000"/>
                <w:sz w:val="18"/>
                <w:szCs w:val="18"/>
              </w:rPr>
              <w:t xml:space="preserve"> </w:t>
            </w:r>
            <w:r w:rsidRPr="00113B00">
              <w:rPr>
                <w:rFonts w:ascii="Arial" w:hAnsi="Arial" w:cs="Arial"/>
                <w:color w:val="000000"/>
                <w:sz w:val="18"/>
                <w:szCs w:val="18"/>
              </w:rPr>
              <w:t>ավելի</w:t>
            </w:r>
            <w:r w:rsidRPr="00113B00">
              <w:rPr>
                <w:rFonts w:ascii="Arial LatArm" w:hAnsi="Arial LatArm"/>
                <w:color w:val="000000"/>
                <w:sz w:val="18"/>
                <w:szCs w:val="18"/>
              </w:rPr>
              <w:t xml:space="preserve">, </w:t>
            </w:r>
            <w:r w:rsidRPr="00113B00">
              <w:rPr>
                <w:rFonts w:ascii="Arial" w:hAnsi="Arial" w:cs="Arial"/>
                <w:color w:val="000000"/>
                <w:sz w:val="18"/>
                <w:szCs w:val="18"/>
              </w:rPr>
              <w:t>քան</w:t>
            </w:r>
            <w:r w:rsidRPr="00113B00">
              <w:rPr>
                <w:rFonts w:ascii="Arial LatArm" w:hAnsi="Arial LatArm"/>
                <w:color w:val="000000"/>
                <w:sz w:val="18"/>
                <w:szCs w:val="18"/>
              </w:rPr>
              <w:t xml:space="preserve"> 24</w:t>
            </w:r>
            <w:r w:rsidRPr="00113B00">
              <w:rPr>
                <w:rFonts w:ascii="Arial LatArm" w:hAnsi="Arial LatArm"/>
                <w:color w:val="000000"/>
                <w:sz w:val="18"/>
                <w:szCs w:val="18"/>
              </w:rPr>
              <w:br/>
            </w:r>
            <w:r w:rsidRPr="00113B00">
              <w:rPr>
                <w:rFonts w:ascii="Arial" w:hAnsi="Arial" w:cs="Arial"/>
                <w:color w:val="000000"/>
                <w:sz w:val="18"/>
                <w:szCs w:val="18"/>
              </w:rPr>
              <w:t>Միջին</w:t>
            </w:r>
            <w:r w:rsidRPr="00113B00">
              <w:rPr>
                <w:rFonts w:ascii="Arial LatArm" w:hAnsi="Arial LatArm"/>
                <w:color w:val="000000"/>
                <w:sz w:val="18"/>
                <w:szCs w:val="18"/>
              </w:rPr>
              <w:t xml:space="preserve"> </w:t>
            </w:r>
            <w:r w:rsidRPr="00113B00">
              <w:rPr>
                <w:rFonts w:ascii="Arial" w:hAnsi="Arial" w:cs="Arial"/>
                <w:color w:val="000000"/>
                <w:sz w:val="18"/>
                <w:szCs w:val="18"/>
              </w:rPr>
              <w:t>ծառայության</w:t>
            </w:r>
            <w:r w:rsidRPr="00113B00">
              <w:rPr>
                <w:rFonts w:ascii="Arial LatArm" w:hAnsi="Arial LatArm"/>
                <w:color w:val="000000"/>
                <w:sz w:val="18"/>
                <w:szCs w:val="18"/>
              </w:rPr>
              <w:t xml:space="preserve"> </w:t>
            </w:r>
            <w:r w:rsidRPr="00113B00">
              <w:rPr>
                <w:rFonts w:ascii="Arial" w:hAnsi="Arial" w:cs="Arial"/>
                <w:color w:val="000000"/>
                <w:sz w:val="18"/>
                <w:szCs w:val="18"/>
              </w:rPr>
              <w:t>ժամկետը</w:t>
            </w:r>
            <w:r w:rsidRPr="00113B00">
              <w:rPr>
                <w:rFonts w:ascii="Arial LatArm" w:hAnsi="Arial LatArm"/>
                <w:color w:val="000000"/>
                <w:sz w:val="18"/>
                <w:szCs w:val="18"/>
              </w:rPr>
              <w:t xml:space="preserve"> 10 </w:t>
            </w:r>
            <w:r w:rsidRPr="00113B00">
              <w:rPr>
                <w:rFonts w:ascii="Arial" w:hAnsi="Arial" w:cs="Arial"/>
                <w:color w:val="000000"/>
                <w:sz w:val="18"/>
                <w:szCs w:val="18"/>
              </w:rPr>
              <w:t>տարի</w:t>
            </w:r>
            <w:r w:rsidRPr="00113B00">
              <w:rPr>
                <w:rFonts w:ascii="Arial LatArm" w:hAnsi="Arial LatArm"/>
                <w:color w:val="000000"/>
                <w:sz w:val="18"/>
                <w:szCs w:val="18"/>
              </w:rPr>
              <w:br/>
            </w:r>
            <w:r w:rsidRPr="00113B00">
              <w:rPr>
                <w:rFonts w:ascii="Arial" w:hAnsi="Arial" w:cs="Arial"/>
                <w:color w:val="000000"/>
                <w:sz w:val="18"/>
                <w:szCs w:val="18"/>
              </w:rPr>
              <w:t>Աշխատանքային</w:t>
            </w:r>
            <w:r w:rsidRPr="00113B00">
              <w:rPr>
                <w:rFonts w:ascii="Arial LatArm" w:hAnsi="Arial LatArm"/>
                <w:color w:val="000000"/>
                <w:sz w:val="18"/>
                <w:szCs w:val="18"/>
              </w:rPr>
              <w:t xml:space="preserve"> </w:t>
            </w:r>
            <w:r w:rsidRPr="00113B00">
              <w:rPr>
                <w:rFonts w:ascii="Arial" w:hAnsi="Arial" w:cs="Arial"/>
                <w:color w:val="000000"/>
                <w:sz w:val="18"/>
                <w:szCs w:val="18"/>
              </w:rPr>
              <w:t>ջերմաստիճանի</w:t>
            </w:r>
            <w:r w:rsidRPr="00113B00">
              <w:rPr>
                <w:rFonts w:ascii="Arial LatArm" w:hAnsi="Arial LatArm"/>
                <w:color w:val="000000"/>
                <w:sz w:val="18"/>
                <w:szCs w:val="18"/>
              </w:rPr>
              <w:t xml:space="preserve"> </w:t>
            </w:r>
            <w:r w:rsidRPr="00113B00">
              <w:rPr>
                <w:rFonts w:ascii="Arial" w:hAnsi="Arial" w:cs="Arial"/>
                <w:color w:val="000000"/>
                <w:sz w:val="18"/>
                <w:szCs w:val="18"/>
              </w:rPr>
              <w:t>միջակայք</w:t>
            </w:r>
            <w:r w:rsidRPr="00113B00">
              <w:rPr>
                <w:rFonts w:ascii="Arial LatArm" w:hAnsi="Arial LatArm"/>
                <w:color w:val="000000"/>
                <w:sz w:val="18"/>
                <w:szCs w:val="18"/>
              </w:rPr>
              <w:t xml:space="preserve">, </w:t>
            </w:r>
            <w:r w:rsidRPr="00113B00">
              <w:rPr>
                <w:rFonts w:ascii="Arial LatArm" w:hAnsi="Arial LatArm" w:cs="Arial LatArm"/>
                <w:color w:val="000000"/>
                <w:sz w:val="18"/>
                <w:szCs w:val="18"/>
              </w:rPr>
              <w:t>°</w:t>
            </w:r>
            <w:r w:rsidRPr="00113B00">
              <w:rPr>
                <w:rFonts w:ascii="Calibri" w:hAnsi="Calibri" w:cs="Calibri"/>
                <w:color w:val="000000"/>
                <w:sz w:val="18"/>
                <w:szCs w:val="18"/>
              </w:rPr>
              <w:t>С</w:t>
            </w:r>
            <w:r w:rsidRPr="00113B00">
              <w:rPr>
                <w:rFonts w:ascii="Arial LatArm" w:hAnsi="Arial LatArm"/>
                <w:color w:val="000000"/>
                <w:sz w:val="18"/>
                <w:szCs w:val="18"/>
              </w:rPr>
              <w:t xml:space="preserve"> -30-</w:t>
            </w:r>
            <w:r w:rsidRPr="00113B00">
              <w:rPr>
                <w:rFonts w:ascii="Arial" w:hAnsi="Arial" w:cs="Arial"/>
                <w:color w:val="000000"/>
                <w:sz w:val="18"/>
                <w:szCs w:val="18"/>
              </w:rPr>
              <w:t>ից</w:t>
            </w:r>
            <w:r w:rsidRPr="00113B00">
              <w:rPr>
                <w:rFonts w:ascii="Arial LatArm" w:hAnsi="Arial LatArm"/>
                <w:color w:val="000000"/>
                <w:sz w:val="18"/>
                <w:szCs w:val="18"/>
              </w:rPr>
              <w:t xml:space="preserve"> +55</w:t>
            </w:r>
          </w:p>
        </w:tc>
      </w:tr>
    </w:tbl>
    <w:p w:rsidR="005D3E95" w:rsidRDefault="005D3E95" w:rsidP="00B46D58">
      <w:pPr>
        <w:widowControl w:val="0"/>
        <w:jc w:val="both"/>
        <w:rPr>
          <w:rFonts w:ascii="GHEA Grapalat" w:hAnsi="GHEA Grapalat"/>
        </w:rPr>
      </w:pPr>
    </w:p>
    <w:p w:rsidR="005D3E95" w:rsidRDefault="005D3E95" w:rsidP="00B46D58">
      <w:pPr>
        <w:widowControl w:val="0"/>
        <w:jc w:val="both"/>
        <w:rPr>
          <w:rFonts w:ascii="GHEA Grapalat" w:hAnsi="GHEA Grapalat"/>
        </w:rPr>
      </w:pPr>
    </w:p>
    <w:p w:rsidR="005D3E95" w:rsidRDefault="005D3E95" w:rsidP="00B46D58">
      <w:pPr>
        <w:widowControl w:val="0"/>
        <w:jc w:val="both"/>
        <w:rPr>
          <w:rFonts w:ascii="GHEA Grapalat" w:hAnsi="GHEA Grapalat"/>
        </w:rPr>
      </w:pPr>
    </w:p>
    <w:p w:rsidR="005D3E95" w:rsidRDefault="005D3E95" w:rsidP="00B46D58">
      <w:pPr>
        <w:widowControl w:val="0"/>
        <w:jc w:val="both"/>
        <w:rPr>
          <w:rFonts w:ascii="GHEA Grapalat" w:hAnsi="GHEA Grapalat"/>
        </w:rPr>
      </w:pPr>
    </w:p>
    <w:p w:rsidR="005D3E95" w:rsidRPr="00B138F3" w:rsidRDefault="005D3E95"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982FD8" w:rsidRPr="00AB0426" w:rsidRDefault="00071D1C" w:rsidP="00982FD8">
      <w:pPr>
        <w:widowControl w:val="0"/>
        <w:spacing w:after="160"/>
        <w:jc w:val="right"/>
        <w:rPr>
          <w:rFonts w:ascii="GHEA Grapalat" w:hAnsi="GHEA Grapalat"/>
          <w:i/>
          <w:sz w:val="20"/>
          <w:szCs w:val="20"/>
        </w:rPr>
      </w:pPr>
      <w:r w:rsidRPr="00B138F3">
        <w:rPr>
          <w:rFonts w:ascii="GHEA Grapalat" w:hAnsi="GHEA Grapalat"/>
        </w:rPr>
        <w:br w:type="page"/>
      </w:r>
      <w:r w:rsidR="00982FD8" w:rsidRPr="00AB0426">
        <w:rPr>
          <w:rFonts w:ascii="GHEA Grapalat" w:hAnsi="GHEA Grapalat"/>
          <w:i/>
          <w:sz w:val="20"/>
          <w:szCs w:val="20"/>
        </w:rPr>
        <w:lastRenderedPageBreak/>
        <w:t>Приложение № 2</w:t>
      </w:r>
    </w:p>
    <w:p w:rsidR="00982FD8" w:rsidRPr="00AB0426" w:rsidRDefault="00982FD8" w:rsidP="00982FD8">
      <w:pPr>
        <w:widowControl w:val="0"/>
        <w:spacing w:after="160"/>
        <w:jc w:val="right"/>
        <w:rPr>
          <w:rFonts w:ascii="GHEA Grapalat" w:hAnsi="GHEA Grapalat"/>
          <w:i/>
          <w:sz w:val="20"/>
          <w:szCs w:val="20"/>
        </w:rPr>
      </w:pPr>
      <w:r w:rsidRPr="00AB0426">
        <w:rPr>
          <w:rFonts w:ascii="GHEA Grapalat" w:hAnsi="GHEA Grapalat"/>
          <w:i/>
          <w:sz w:val="20"/>
          <w:szCs w:val="20"/>
        </w:rPr>
        <w:t xml:space="preserve">к Договору под кодом </w:t>
      </w:r>
      <w:r w:rsidRPr="00AB0426">
        <w:rPr>
          <w:rFonts w:ascii="GHEA Grapalat" w:hAnsi="GHEA Grapalat"/>
          <w:i/>
          <w:sz w:val="20"/>
          <w:szCs w:val="20"/>
        </w:rPr>
        <w:br/>
        <w:t>заключенному "</w:t>
      </w:r>
      <w:r w:rsidRPr="00AB0426">
        <w:rPr>
          <w:rFonts w:ascii="GHEA Grapalat" w:hAnsi="GHEA Grapalat"/>
          <w:i/>
          <w:sz w:val="20"/>
          <w:szCs w:val="20"/>
        </w:rPr>
        <w:tab/>
        <w:t>"</w:t>
      </w:r>
      <w:r w:rsidRPr="00AB0426">
        <w:rPr>
          <w:rFonts w:ascii="GHEA Grapalat" w:hAnsi="GHEA Grapalat"/>
          <w:i/>
          <w:sz w:val="20"/>
          <w:szCs w:val="20"/>
        </w:rPr>
        <w:tab/>
        <w:t>20</w:t>
      </w:r>
      <w:r w:rsidRPr="00AB0426">
        <w:rPr>
          <w:rFonts w:ascii="GHEA Grapalat" w:hAnsi="GHEA Grapalat"/>
          <w:i/>
          <w:sz w:val="20"/>
          <w:szCs w:val="20"/>
        </w:rPr>
        <w:tab/>
        <w:t>г.</w:t>
      </w:r>
    </w:p>
    <w:p w:rsidR="00982FD8" w:rsidRPr="00AB0426" w:rsidRDefault="00982FD8" w:rsidP="00982FD8">
      <w:pPr>
        <w:widowControl w:val="0"/>
        <w:spacing w:after="160"/>
        <w:jc w:val="center"/>
        <w:rPr>
          <w:rFonts w:ascii="GHEA Grapalat" w:hAnsi="GHEA Grapalat"/>
          <w:sz w:val="20"/>
          <w:szCs w:val="20"/>
        </w:rPr>
      </w:pPr>
      <w:r w:rsidRPr="00AB0426">
        <w:rPr>
          <w:rFonts w:ascii="GHEA Grapalat" w:hAnsi="GHEA Grapalat"/>
          <w:sz w:val="20"/>
          <w:szCs w:val="20"/>
        </w:rPr>
        <w:t>ГРАФИК ОПЛАТЫ</w:t>
      </w:r>
      <w:r w:rsidRPr="00AB0426">
        <w:rPr>
          <w:rStyle w:val="af6"/>
          <w:rFonts w:ascii="GHEA Grapalat" w:hAnsi="GHEA Grapalat"/>
          <w:sz w:val="20"/>
          <w:szCs w:val="20"/>
        </w:rPr>
        <w:footnoteReference w:customMarkFollows="1" w:id="29"/>
        <w:t>*</w:t>
      </w:r>
    </w:p>
    <w:p w:rsidR="00982FD8" w:rsidRDefault="00982FD8" w:rsidP="00982FD8">
      <w:pPr>
        <w:widowControl w:val="0"/>
        <w:spacing w:after="160"/>
        <w:jc w:val="right"/>
        <w:rPr>
          <w:rFonts w:ascii="GHEA Grapalat" w:hAnsi="GHEA Grapalat"/>
          <w:sz w:val="20"/>
          <w:szCs w:val="20"/>
        </w:rPr>
      </w:pPr>
    </w:p>
    <w:p w:rsidR="00982FD8" w:rsidRPr="00AB0426" w:rsidRDefault="00982FD8" w:rsidP="00982FD8">
      <w:pPr>
        <w:widowControl w:val="0"/>
        <w:spacing w:after="160"/>
        <w:jc w:val="right"/>
        <w:rPr>
          <w:rFonts w:ascii="GHEA Grapalat" w:hAnsi="GHEA Grapalat"/>
          <w:sz w:val="20"/>
          <w:szCs w:val="20"/>
          <w:lang w:val="en-US"/>
        </w:rPr>
      </w:pPr>
      <w:r w:rsidRPr="00AB0426">
        <w:rPr>
          <w:rFonts w:ascii="GHEA Grapalat" w:hAnsi="GHEA Grapalat"/>
          <w:sz w:val="20"/>
          <w:szCs w:val="20"/>
        </w:rPr>
        <w:t>Драмов РА</w:t>
      </w:r>
    </w:p>
    <w:p w:rsidR="00982FD8" w:rsidRPr="00AB0426" w:rsidRDefault="00982FD8" w:rsidP="00982FD8">
      <w:pPr>
        <w:widowControl w:val="0"/>
        <w:spacing w:after="160"/>
        <w:jc w:val="right"/>
        <w:rPr>
          <w:rFonts w:ascii="GHEA Grapalat" w:hAnsi="GHEA Grapalat"/>
          <w:sz w:val="20"/>
          <w:szCs w:val="20"/>
          <w:lang w:val="en-US"/>
        </w:rPr>
      </w:pPr>
    </w:p>
    <w:p w:rsidR="00982FD8" w:rsidRPr="00AB0426" w:rsidRDefault="00982FD8" w:rsidP="00982FD8">
      <w:pPr>
        <w:widowControl w:val="0"/>
        <w:spacing w:after="160"/>
        <w:jc w:val="right"/>
        <w:rPr>
          <w:rFonts w:ascii="GHEA Grapalat" w:hAnsi="GHEA Grapalat"/>
          <w:sz w:val="20"/>
          <w:szCs w:val="20"/>
          <w:lang w:val="en-US"/>
        </w:rPr>
      </w:pPr>
    </w:p>
    <w:tbl>
      <w:tblPr>
        <w:tblW w:w="1233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8080"/>
      </w:tblGrid>
      <w:tr w:rsidR="00982FD8" w:rsidRPr="00AB0426" w:rsidTr="00CE56BF">
        <w:trPr>
          <w:trHeight w:val="620"/>
        </w:trPr>
        <w:tc>
          <w:tcPr>
            <w:tcW w:w="4253" w:type="dxa"/>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spacing w:line="276" w:lineRule="auto"/>
              <w:rPr>
                <w:rFonts w:ascii="GHEA Grapalat" w:hAnsi="GHEA Grapalat"/>
                <w:sz w:val="20"/>
                <w:szCs w:val="20"/>
              </w:rPr>
            </w:pPr>
            <w:r w:rsidRPr="00AB0426">
              <w:rPr>
                <w:rFonts w:ascii="GHEA Grapalat" w:hAnsi="GHEA Grapalat"/>
                <w:sz w:val="20"/>
                <w:szCs w:val="20"/>
                <w:lang w:val="en-US"/>
              </w:rPr>
              <w:t>Дата платежа</w:t>
            </w:r>
          </w:p>
        </w:tc>
        <w:tc>
          <w:tcPr>
            <w:tcW w:w="8080" w:type="dxa"/>
            <w:tcBorders>
              <w:top w:val="single" w:sz="4" w:space="0" w:color="auto"/>
              <w:left w:val="single" w:sz="4" w:space="0" w:color="auto"/>
              <w:bottom w:val="single" w:sz="4" w:space="0" w:color="auto"/>
              <w:right w:val="single" w:sz="4" w:space="0" w:color="auto"/>
            </w:tcBorders>
            <w:vAlign w:val="center"/>
            <w:hideMark/>
          </w:tcPr>
          <w:p w:rsidR="00982FD8" w:rsidRPr="00C9535E" w:rsidRDefault="00982FD8" w:rsidP="00CE56BF">
            <w:pPr>
              <w:widowControl w:val="0"/>
              <w:spacing w:after="160"/>
              <w:jc w:val="center"/>
              <w:rPr>
                <w:rFonts w:ascii="GHEA Grapalat" w:hAnsi="GHEA Grapalat"/>
                <w:sz w:val="20"/>
                <w:szCs w:val="20"/>
              </w:rPr>
            </w:pPr>
            <w:r w:rsidRPr="00C9535E">
              <w:rPr>
                <w:rFonts w:ascii="GHEA Grapalat" w:hAnsi="GHEA Grapalat"/>
                <w:sz w:val="20"/>
                <w:szCs w:val="20"/>
              </w:rPr>
              <w:t>График оплаты Платежи будут производиться в рамках Соглашения до 15-го числа каждого месяца в размере 100% от фактически доставленных товаров в течение предыдущего месяца на основании протоколов квитанции-доставки, утвержденных Продавцом.</w:t>
            </w:r>
          </w:p>
          <w:p w:rsidR="00982FD8" w:rsidRPr="00AB0426" w:rsidRDefault="00982FD8" w:rsidP="00CE56BF">
            <w:pPr>
              <w:spacing w:line="276" w:lineRule="auto"/>
              <w:rPr>
                <w:rFonts w:ascii="GHEA Grapalat" w:hAnsi="GHEA Grapalat" w:cs="Sylfaen"/>
                <w:sz w:val="20"/>
                <w:szCs w:val="20"/>
              </w:rPr>
            </w:pPr>
          </w:p>
        </w:tc>
      </w:tr>
    </w:tbl>
    <w:p w:rsidR="00982FD8" w:rsidRPr="00C9535E" w:rsidRDefault="00982FD8" w:rsidP="00982FD8">
      <w:pPr>
        <w:widowControl w:val="0"/>
        <w:spacing w:after="160"/>
        <w:jc w:val="right"/>
        <w:rPr>
          <w:rFonts w:ascii="GHEA Grapalat" w:hAnsi="GHEA Grapalat"/>
          <w:sz w:val="20"/>
          <w:szCs w:val="20"/>
        </w:rPr>
      </w:pPr>
    </w:p>
    <w:p w:rsidR="00982FD8" w:rsidRPr="00AB0426" w:rsidRDefault="00982FD8" w:rsidP="00982FD8">
      <w:pPr>
        <w:widowControl w:val="0"/>
        <w:spacing w:after="120"/>
        <w:rPr>
          <w:rFonts w:ascii="GHEA Grapalat" w:hAnsi="GHEA Grapalat"/>
          <w:i/>
          <w:sz w:val="20"/>
          <w:szCs w:val="20"/>
        </w:rPr>
      </w:pPr>
    </w:p>
    <w:p w:rsidR="00071D1C" w:rsidRPr="00B138F3" w:rsidRDefault="00982FD8" w:rsidP="00982FD8">
      <w:pPr>
        <w:widowControl w:val="0"/>
        <w:spacing w:after="160"/>
        <w:jc w:val="right"/>
        <w:rPr>
          <w:rFonts w:ascii="GHEA Grapalat" w:hAnsi="GHEA Grapalat"/>
          <w:i/>
        </w:rPr>
      </w:pPr>
      <w:r w:rsidRPr="00B138F3">
        <w:rPr>
          <w:rFonts w:ascii="GHEA Grapalat" w:hAnsi="GHEA Grapalat"/>
          <w:i/>
        </w:rPr>
        <w:t xml:space="preserve"> </w:t>
      </w: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4F89" w:rsidRDefault="00204F89">
      <w:r>
        <w:separator/>
      </w:r>
    </w:p>
  </w:endnote>
  <w:endnote w:type="continuationSeparator" w:id="0">
    <w:p w:rsidR="00204F89" w:rsidRDefault="00204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Arial"/>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Yu Gothic UI"/>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5417E7" w:rsidRPr="00C861E9" w:rsidRDefault="005417E7">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CD0ECE">
          <w:rPr>
            <w:rFonts w:ascii="GHEA Grapalat" w:hAnsi="GHEA Grapalat"/>
            <w:noProof/>
            <w:sz w:val="24"/>
            <w:szCs w:val="24"/>
          </w:rPr>
          <w:t>4</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4F89" w:rsidRDefault="00204F89">
      <w:r>
        <w:separator/>
      </w:r>
    </w:p>
  </w:footnote>
  <w:footnote w:type="continuationSeparator" w:id="0">
    <w:p w:rsidR="00204F89" w:rsidRDefault="00204F89">
      <w:r>
        <w:continuationSeparator/>
      </w:r>
    </w:p>
  </w:footnote>
  <w:footnote w:id="1">
    <w:p w:rsidR="005417E7" w:rsidRPr="00ED3BA4" w:rsidRDefault="005417E7" w:rsidP="007A5F50">
      <w:pPr>
        <w:pStyle w:val="af2"/>
        <w:jc w:val="both"/>
        <w:rPr>
          <w:rFonts w:asciiTheme="minorHAnsi" w:hAnsiTheme="minorHAnsi"/>
          <w:i/>
          <w:lang w:val="hy-AM"/>
        </w:rPr>
      </w:pPr>
    </w:p>
  </w:footnote>
  <w:footnote w:id="2">
    <w:p w:rsidR="005417E7" w:rsidRPr="00541313" w:rsidRDefault="005417E7"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5417E7" w:rsidRPr="00DB4FE3" w:rsidRDefault="005417E7" w:rsidP="00541313">
      <w:pPr>
        <w:widowControl w:val="0"/>
        <w:ind w:firstLine="142"/>
        <w:jc w:val="both"/>
        <w:rPr>
          <w:rFonts w:ascii="GHEA Grapalat" w:hAnsi="GHEA Grapalat"/>
          <w:i/>
          <w:sz w:val="20"/>
          <w:szCs w:val="20"/>
        </w:rPr>
      </w:pPr>
      <w:r w:rsidRPr="00DB4FE3">
        <w:rPr>
          <w:rFonts w:ascii="GHEA Grapalat" w:hAnsi="GHEA Grapalat"/>
          <w:i/>
          <w:sz w:val="20"/>
          <w:szCs w:val="20"/>
        </w:rPr>
        <w:t>- процедура закупки организована на основании части 6 статьи 15 Закона РА "О закупках</w:t>
      </w:r>
      <w:r w:rsidRPr="00DB4FE3">
        <w:rPr>
          <w:rFonts w:ascii="GHEA Grapalat" w:hAnsi="GHEA Grapalat"/>
          <w:i/>
        </w:rPr>
        <w:t>"</w:t>
      </w:r>
      <w:r w:rsidRPr="00DB4FE3">
        <w:rPr>
          <w:rFonts w:ascii="GHEA Grapalat" w:hAnsi="GHEA Grapalat"/>
          <w:i/>
          <w:sz w:val="20"/>
          <w:szCs w:val="20"/>
        </w:rPr>
        <w:t>,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417E7" w:rsidRPr="00DB4FE3" w:rsidRDefault="005417E7" w:rsidP="00541313">
      <w:pPr>
        <w:widowControl w:val="0"/>
        <w:ind w:firstLine="142"/>
        <w:jc w:val="both"/>
        <w:rPr>
          <w:rFonts w:ascii="GHEA Grapalat" w:hAnsi="GHEA Grapalat"/>
          <w:i/>
          <w:sz w:val="20"/>
          <w:szCs w:val="20"/>
        </w:rPr>
      </w:pPr>
      <w:r w:rsidRPr="00DB4FE3">
        <w:rPr>
          <w:rFonts w:ascii="GHEA Grapalat" w:hAnsi="GHEA Grapalat"/>
          <w:i/>
          <w:sz w:val="20"/>
          <w:szCs w:val="20"/>
        </w:rPr>
        <w:t>-</w:t>
      </w:r>
      <w:r w:rsidRPr="00DB4FE3">
        <w:t xml:space="preserve">  </w:t>
      </w:r>
      <w:r w:rsidRPr="00DB4FE3">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p w:rsidR="005417E7" w:rsidRDefault="005417E7" w:rsidP="00541313">
      <w:pPr>
        <w:widowControl w:val="0"/>
        <w:jc w:val="both"/>
        <w:rPr>
          <w:rFonts w:ascii="GHEA Grapalat" w:hAnsi="GHEA Grapalat"/>
          <w:i/>
          <w:sz w:val="20"/>
          <w:szCs w:val="20"/>
        </w:rPr>
      </w:pPr>
      <w:r w:rsidRPr="00DB4FE3">
        <w:rPr>
          <w:rFonts w:ascii="GHEA Grapalat" w:hAnsi="GHEA Grapalat"/>
          <w:i/>
          <w:sz w:val="20"/>
          <w:szCs w:val="20"/>
        </w:rPr>
        <w:t xml:space="preserve">  -</w:t>
      </w:r>
      <w:r w:rsidRPr="00DB4FE3">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rsidR="005417E7" w:rsidRPr="00D3436F" w:rsidRDefault="005417E7"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5417E7" w:rsidRPr="008842CE" w:rsidRDefault="005417E7" w:rsidP="001831C4">
      <w:pPr>
        <w:pStyle w:val="af2"/>
        <w:widowControl w:val="0"/>
        <w:jc w:val="both"/>
        <w:rPr>
          <w:rFonts w:ascii="GHEA Grapalat" w:hAnsi="GHEA Grapalat"/>
          <w:lang w:val="af-ZA"/>
        </w:rPr>
      </w:pPr>
    </w:p>
    <w:p w:rsidR="005417E7" w:rsidRPr="008842CE" w:rsidRDefault="005417E7" w:rsidP="008842CE">
      <w:pPr>
        <w:pStyle w:val="af2"/>
        <w:widowControl w:val="0"/>
        <w:jc w:val="both"/>
        <w:rPr>
          <w:rFonts w:ascii="GHEA Grapalat" w:hAnsi="GHEA Grapalat"/>
          <w:lang w:val="af-ZA"/>
        </w:rPr>
      </w:pPr>
    </w:p>
  </w:footnote>
  <w:footnote w:id="3">
    <w:p w:rsidR="005417E7" w:rsidRPr="00CD6B60" w:rsidRDefault="005417E7"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5417E7" w:rsidRPr="00CD6B60" w:rsidRDefault="005417E7"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5417E7" w:rsidRPr="00CD6B60" w:rsidRDefault="005417E7"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5417E7" w:rsidRPr="00CD6B60" w:rsidRDefault="005417E7"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rsidR="005417E7" w:rsidRPr="00CA2B01" w:rsidRDefault="005417E7"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5417E7" w:rsidRPr="00CA2B01" w:rsidRDefault="005417E7" w:rsidP="00182C2E">
      <w:pPr>
        <w:widowControl w:val="0"/>
        <w:jc w:val="both"/>
        <w:rPr>
          <w:rFonts w:ascii="GHEA Grapalat" w:hAnsi="GHEA Grapalat"/>
          <w:i/>
          <w:sz w:val="20"/>
          <w:szCs w:val="20"/>
        </w:rPr>
      </w:pPr>
      <w:r w:rsidRPr="00CA2B01">
        <w:rPr>
          <w:rFonts w:ascii="GHEA Grapalat" w:hAnsi="GHEA Grapalat"/>
          <w:i/>
          <w:sz w:val="20"/>
          <w:szCs w:val="20"/>
        </w:rPr>
        <w:t>-</w:t>
      </w:r>
      <w:r w:rsidRPr="00CA2B01">
        <w:rPr>
          <w:rFonts w:ascii="GHEA Grapalat" w:hAnsi="GHEA Grapalat"/>
          <w:i/>
          <w:sz w:val="20"/>
          <w:szCs w:val="20"/>
          <w:lang w:val="hy-AM"/>
        </w:rPr>
        <w:t xml:space="preserve"> </w:t>
      </w:r>
      <w:r w:rsidRPr="00CA2B01">
        <w:rPr>
          <w:rFonts w:ascii="GHEA Grapalat" w:hAnsi="GHEA Grapalat"/>
          <w:i/>
          <w:sz w:val="20"/>
          <w:szCs w:val="20"/>
        </w:rPr>
        <w:t>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417E7" w:rsidRPr="00CA2B01" w:rsidRDefault="005417E7"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CA2B01">
        <w:t xml:space="preserve">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5">
    <w:p w:rsidR="005417E7" w:rsidRPr="0034222E" w:rsidDel="00932115" w:rsidRDefault="005417E7" w:rsidP="00AF1F59">
      <w:pPr>
        <w:pStyle w:val="af2"/>
        <w:jc w:val="both"/>
        <w:rPr>
          <w:del w:id="1" w:author="Inesa Kocharyan" w:date="2019-10-29T12:18:00Z"/>
        </w:rPr>
      </w:pPr>
      <w:r w:rsidRPr="0034222E">
        <w:rPr>
          <w:rStyle w:val="af6"/>
        </w:rPr>
        <w:t>7</w:t>
      </w:r>
      <w:r w:rsidRPr="0034222E">
        <w:t xml:space="preserve"> </w:t>
      </w:r>
      <w:r w:rsidRPr="0034222E">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34222E" w:rsidDel="001B47B5">
        <w:rPr>
          <w:rFonts w:ascii="GHEA Grapalat" w:hAnsi="GHEA Grapalat"/>
        </w:rPr>
        <w:t xml:space="preserve"> </w:t>
      </w:r>
      <w:r w:rsidRPr="0034222E">
        <w:rPr>
          <w:rFonts w:ascii="GHEA Grapalat" w:hAnsi="GHEA Grapalat"/>
          <w:i/>
        </w:rPr>
        <w:t>".</w:t>
      </w:r>
    </w:p>
  </w:footnote>
  <w:footnote w:id="6">
    <w:p w:rsidR="005417E7" w:rsidRPr="00D3436F" w:rsidRDefault="005417E7"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5417E7" w:rsidRPr="000811C1" w:rsidRDefault="005417E7">
      <w:pPr>
        <w:pStyle w:val="af2"/>
        <w:rPr>
          <w:rFonts w:asciiTheme="minorHAnsi" w:hAnsiTheme="minorHAnsi"/>
        </w:rPr>
      </w:pPr>
    </w:p>
  </w:footnote>
  <w:footnote w:id="7">
    <w:p w:rsidR="005417E7" w:rsidRPr="002C2499" w:rsidRDefault="005417E7" w:rsidP="00B351F5">
      <w:pPr>
        <w:pStyle w:val="af2"/>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5417E7" w:rsidRPr="000811C1" w:rsidRDefault="005417E7">
      <w:pPr>
        <w:pStyle w:val="af2"/>
        <w:rPr>
          <w:rFonts w:asciiTheme="minorHAnsi" w:hAnsiTheme="minorHAnsi"/>
        </w:rPr>
      </w:pPr>
    </w:p>
  </w:footnote>
  <w:footnote w:id="8">
    <w:p w:rsidR="005417E7" w:rsidRPr="00FE2AA4" w:rsidRDefault="005417E7">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9">
    <w:p w:rsidR="005417E7" w:rsidRPr="008842CE" w:rsidRDefault="005417E7"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5417E7" w:rsidRPr="000811C1" w:rsidRDefault="005417E7">
      <w:pPr>
        <w:pStyle w:val="af2"/>
        <w:rPr>
          <w:lang w:val="af-ZA"/>
        </w:rPr>
      </w:pPr>
    </w:p>
  </w:footnote>
  <w:footnote w:id="10">
    <w:p w:rsidR="005417E7" w:rsidRDefault="005417E7" w:rsidP="00636142">
      <w:pPr>
        <w:pStyle w:val="af2"/>
        <w:jc w:val="both"/>
        <w:rPr>
          <w:rFonts w:ascii="GHEA Grapalat" w:hAnsi="GHEA Grapalat"/>
          <w:i/>
          <w:lang w:val="hy-AM"/>
        </w:rPr>
      </w:pPr>
    </w:p>
    <w:p w:rsidR="005417E7" w:rsidRPr="002227A9" w:rsidRDefault="005417E7"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5417E7" w:rsidRPr="00636142" w:rsidRDefault="005417E7"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5417E7" w:rsidRPr="0092041F" w:rsidRDefault="005417E7"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5417E7" w:rsidRPr="0092041F" w:rsidRDefault="005417E7" w:rsidP="00C67FAB">
      <w:pPr>
        <w:pStyle w:val="af2"/>
        <w:jc w:val="both"/>
        <w:rPr>
          <w:rFonts w:ascii="GHEA Grapalat" w:hAnsi="GHEA Grapalat"/>
          <w:i/>
        </w:rPr>
      </w:pPr>
    </w:p>
  </w:footnote>
  <w:footnote w:id="11">
    <w:p w:rsidR="005417E7" w:rsidRPr="004A4643" w:rsidRDefault="005417E7"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2">
    <w:p w:rsidR="005417E7" w:rsidRPr="008E4439" w:rsidRDefault="005417E7"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5417E7" w:rsidRPr="000811C1" w:rsidRDefault="005417E7" w:rsidP="0027573B">
      <w:pPr>
        <w:pStyle w:val="af2"/>
        <w:rPr>
          <w:rFonts w:ascii="Sylfaen" w:hAnsi="Sylfaen"/>
          <w:sz w:val="18"/>
          <w:szCs w:val="18"/>
        </w:rPr>
      </w:pPr>
    </w:p>
  </w:footnote>
  <w:footnote w:id="13">
    <w:p w:rsidR="005417E7" w:rsidRPr="00A31673" w:rsidRDefault="005417E7">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rsidR="005417E7" w:rsidRPr="00DE7706" w:rsidRDefault="005417E7">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rsidR="005417E7" w:rsidRPr="00B666FB" w:rsidRDefault="005417E7">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6">
    <w:p w:rsidR="005417E7" w:rsidRPr="008416BA" w:rsidRDefault="005417E7"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5417E7" w:rsidRDefault="005417E7" w:rsidP="006B3E56">
      <w:pPr>
        <w:jc w:val="both"/>
      </w:pPr>
    </w:p>
    <w:p w:rsidR="005417E7" w:rsidRPr="008B70EB" w:rsidRDefault="005417E7"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5417E7" w:rsidRPr="008B70EB" w:rsidRDefault="005417E7"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5417E7" w:rsidRPr="008B70EB" w:rsidRDefault="005417E7"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5417E7" w:rsidRDefault="005417E7" w:rsidP="00637230">
      <w:pPr>
        <w:jc w:val="both"/>
        <w:rPr>
          <w:rFonts w:asciiTheme="minorHAnsi" w:hAnsiTheme="minorHAnsi"/>
          <w:lang w:val="af-ZA"/>
        </w:rPr>
      </w:pPr>
    </w:p>
  </w:footnote>
  <w:footnote w:id="17">
    <w:p w:rsidR="005417E7" w:rsidRPr="00D3436F" w:rsidRDefault="005417E7"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5417E7" w:rsidRPr="00D3436F" w:rsidRDefault="005417E7">
      <w:pPr>
        <w:pStyle w:val="af2"/>
        <w:rPr>
          <w:lang w:val="es-ES"/>
        </w:rPr>
      </w:pPr>
    </w:p>
  </w:footnote>
  <w:footnote w:id="18">
    <w:p w:rsidR="005417E7" w:rsidRPr="008842CE" w:rsidRDefault="005417E7" w:rsidP="003D2FE2">
      <w:pPr>
        <w:pStyle w:val="af2"/>
        <w:jc w:val="both"/>
      </w:pPr>
    </w:p>
  </w:footnote>
  <w:footnote w:id="19">
    <w:p w:rsidR="005417E7" w:rsidRPr="008842CE" w:rsidRDefault="005417E7" w:rsidP="000A214C">
      <w:pPr>
        <w:pStyle w:val="af2"/>
        <w:jc w:val="both"/>
      </w:pPr>
    </w:p>
  </w:footnote>
  <w:footnote w:id="20">
    <w:p w:rsidR="005417E7" w:rsidRDefault="005417E7" w:rsidP="00D3436F">
      <w:pPr>
        <w:pStyle w:val="af2"/>
        <w:widowControl w:val="0"/>
        <w:jc w:val="both"/>
        <w:rPr>
          <w:ins w:id="5"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5417E7" w:rsidRPr="00F21C0D" w:rsidRDefault="005417E7" w:rsidP="00D3436F">
      <w:pPr>
        <w:pStyle w:val="af2"/>
        <w:widowControl w:val="0"/>
        <w:jc w:val="both"/>
        <w:rPr>
          <w:lang w:val="hy-AM"/>
        </w:rPr>
      </w:pPr>
    </w:p>
  </w:footnote>
  <w:footnote w:id="21">
    <w:p w:rsidR="005417E7" w:rsidRDefault="005417E7"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5417E7" w:rsidRDefault="005417E7" w:rsidP="005E52ED">
      <w:pPr>
        <w:pStyle w:val="af2"/>
        <w:widowControl w:val="0"/>
        <w:jc w:val="both"/>
        <w:rPr>
          <w:rFonts w:ascii="GHEA Grapalat" w:hAnsi="GHEA Grapalat"/>
          <w:i/>
        </w:rPr>
      </w:pPr>
    </w:p>
    <w:p w:rsidR="005417E7" w:rsidRDefault="005417E7" w:rsidP="005E52ED">
      <w:pPr>
        <w:pStyle w:val="af2"/>
        <w:widowControl w:val="0"/>
        <w:jc w:val="both"/>
        <w:rPr>
          <w:rFonts w:ascii="GHEA Grapalat" w:hAnsi="GHEA Grapalat"/>
          <w:i/>
        </w:rPr>
      </w:pPr>
    </w:p>
    <w:p w:rsidR="005417E7" w:rsidRPr="00EB336B" w:rsidRDefault="005417E7"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5417E7" w:rsidRPr="00D3436F" w:rsidRDefault="005417E7">
      <w:pPr>
        <w:pStyle w:val="af2"/>
        <w:rPr>
          <w:lang w:val="hy-AM"/>
        </w:rPr>
      </w:pPr>
    </w:p>
  </w:footnote>
  <w:footnote w:id="22">
    <w:p w:rsidR="005417E7" w:rsidRPr="008842CE" w:rsidRDefault="005417E7"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5417E7" w:rsidRPr="00E85250" w:rsidRDefault="005417E7" w:rsidP="00D90640">
      <w:pPr>
        <w:widowControl w:val="0"/>
        <w:spacing w:after="160" w:line="360" w:lineRule="auto"/>
        <w:ind w:firstLine="709"/>
        <w:jc w:val="both"/>
        <w:rPr>
          <w:rFonts w:ascii="GHEA Grapalat" w:hAnsi="GHEA Grapalat"/>
          <w:lang w:val="hy-AM"/>
        </w:rPr>
      </w:pPr>
    </w:p>
    <w:p w:rsidR="005417E7" w:rsidRPr="00D3436F" w:rsidRDefault="005417E7">
      <w:pPr>
        <w:pStyle w:val="af2"/>
        <w:rPr>
          <w:lang w:val="hy-AM"/>
        </w:rPr>
      </w:pPr>
    </w:p>
  </w:footnote>
  <w:footnote w:id="23">
    <w:p w:rsidR="005417E7" w:rsidRPr="00402BC3" w:rsidRDefault="005417E7"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5417E7" w:rsidRPr="00552088" w:rsidRDefault="005417E7"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5417E7" w:rsidRPr="00D3436F" w:rsidRDefault="005417E7">
      <w:pPr>
        <w:pStyle w:val="af2"/>
        <w:rPr>
          <w:lang w:val="hy-AM"/>
        </w:rPr>
      </w:pPr>
    </w:p>
  </w:footnote>
  <w:footnote w:id="24">
    <w:p w:rsidR="005417E7" w:rsidRPr="008842CE" w:rsidRDefault="005417E7"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5417E7" w:rsidRPr="00D3436F" w:rsidRDefault="005417E7">
      <w:pPr>
        <w:pStyle w:val="af2"/>
        <w:rPr>
          <w:lang w:val="hy-AM"/>
        </w:rPr>
      </w:pPr>
    </w:p>
  </w:footnote>
  <w:footnote w:id="25">
    <w:p w:rsidR="005417E7" w:rsidRPr="00D3436F" w:rsidRDefault="005417E7"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6">
    <w:p w:rsidR="005417E7" w:rsidRPr="008842CE" w:rsidRDefault="005417E7"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417E7" w:rsidRPr="00D3436F" w:rsidRDefault="005417E7">
      <w:pPr>
        <w:pStyle w:val="af2"/>
        <w:rPr>
          <w:lang w:val="hy-AM"/>
        </w:rPr>
      </w:pPr>
    </w:p>
  </w:footnote>
  <w:footnote w:id="27">
    <w:p w:rsidR="005417E7" w:rsidRPr="00E861BF" w:rsidRDefault="005417E7"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8">
    <w:p w:rsidR="00982FD8" w:rsidRDefault="00982FD8" w:rsidP="00982FD8">
      <w:pPr>
        <w:pStyle w:val="af2"/>
        <w:widowControl w:val="0"/>
        <w:jc w:val="both"/>
        <w:rPr>
          <w:rFonts w:ascii="GHEA Grapalat" w:hAnsi="GHEA Grapalat"/>
          <w:i/>
        </w:rPr>
      </w:pPr>
      <w:r>
        <w:rPr>
          <w:rFonts w:ascii="GHEA Grapalat" w:hAnsi="GHEA Grapalat"/>
          <w:i/>
        </w:rPr>
        <w:t>**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982FD8" w:rsidRDefault="00982FD8" w:rsidP="00982FD8">
      <w:pPr>
        <w:pStyle w:val="af2"/>
        <w:widowControl w:val="0"/>
        <w:jc w:val="both"/>
        <w:rPr>
          <w:rFonts w:ascii="GHEA Grapalat" w:hAnsi="GHEA Grapalat"/>
          <w:i/>
        </w:rPr>
      </w:pPr>
      <w:r>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9">
    <w:p w:rsidR="00982FD8" w:rsidRPr="008842CE" w:rsidRDefault="00982FD8" w:rsidP="00982FD8">
      <w:pPr>
        <w:pStyle w:val="af2"/>
        <w:widowControl w:val="0"/>
        <w:jc w:val="both"/>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BF849CD"/>
    <w:multiLevelType w:val="hybridMultilevel"/>
    <w:tmpl w:val="0ED676F0"/>
    <w:lvl w:ilvl="0" w:tplc="218EC85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8"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9"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1"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 w15:restartNumberingAfterBreak="0">
    <w:nsid w:val="5F592EAD"/>
    <w:multiLevelType w:val="hybridMultilevel"/>
    <w:tmpl w:val="251E4D90"/>
    <w:lvl w:ilvl="0" w:tplc="32D43D76">
      <w:start w:val="1"/>
      <w:numFmt w:val="decimal"/>
      <w:lvlText w:val="%1-"/>
      <w:lvlJc w:val="left"/>
      <w:pPr>
        <w:ind w:left="1080" w:hanging="360"/>
      </w:pPr>
      <w:rPr>
        <w:rFonts w:cs="Sylfae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8"/>
  </w:num>
  <w:num w:numId="2">
    <w:abstractNumId w:val="14"/>
  </w:num>
  <w:num w:numId="3">
    <w:abstractNumId w:val="26"/>
  </w:num>
  <w:num w:numId="4">
    <w:abstractNumId w:val="21"/>
  </w:num>
  <w:num w:numId="5">
    <w:abstractNumId w:val="34"/>
  </w:num>
  <w:num w:numId="6">
    <w:abstractNumId w:val="28"/>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9"/>
  </w:num>
  <w:num w:numId="11">
    <w:abstractNumId w:val="12"/>
  </w:num>
  <w:num w:numId="12">
    <w:abstractNumId w:val="39"/>
  </w:num>
  <w:num w:numId="13">
    <w:abstractNumId w:val="36"/>
  </w:num>
  <w:num w:numId="14">
    <w:abstractNumId w:val="16"/>
  </w:num>
  <w:num w:numId="15">
    <w:abstractNumId w:val="37"/>
  </w:num>
  <w:num w:numId="16">
    <w:abstractNumId w:val="19"/>
  </w:num>
  <w:num w:numId="17">
    <w:abstractNumId w:val="10"/>
  </w:num>
  <w:num w:numId="18">
    <w:abstractNumId w:val="1"/>
  </w:num>
  <w:num w:numId="19">
    <w:abstractNumId w:val="22"/>
  </w:num>
  <w:num w:numId="20">
    <w:abstractNumId w:val="22"/>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11"/>
  </w:num>
  <w:num w:numId="24">
    <w:abstractNumId w:val="25"/>
  </w:num>
  <w:num w:numId="25">
    <w:abstractNumId w:val="15"/>
  </w:num>
  <w:num w:numId="26">
    <w:abstractNumId w:val="5"/>
  </w:num>
  <w:num w:numId="27">
    <w:abstractNumId w:val="4"/>
  </w:num>
  <w:num w:numId="28">
    <w:abstractNumId w:val="0"/>
  </w:num>
  <w:num w:numId="29">
    <w:abstractNumId w:val="13"/>
  </w:num>
  <w:num w:numId="30">
    <w:abstractNumId w:val="35"/>
  </w:num>
  <w:num w:numId="31">
    <w:abstractNumId w:val="30"/>
  </w:num>
  <w:num w:numId="32">
    <w:abstractNumId w:val="31"/>
  </w:num>
  <w:num w:numId="33">
    <w:abstractNumId w:val="3"/>
  </w:num>
  <w:num w:numId="34">
    <w:abstractNumId w:val="8"/>
  </w:num>
  <w:num w:numId="35">
    <w:abstractNumId w:val="7"/>
  </w:num>
  <w:num w:numId="36">
    <w:abstractNumId w:val="40"/>
  </w:num>
  <w:num w:numId="37">
    <w:abstractNumId w:val="38"/>
  </w:num>
  <w:num w:numId="38">
    <w:abstractNumId w:val="32"/>
  </w:num>
  <w:num w:numId="39">
    <w:abstractNumId w:val="2"/>
  </w:num>
  <w:num w:numId="40">
    <w:abstractNumId w:val="18"/>
  </w:num>
  <w:num w:numId="41">
    <w:abstractNumId w:val="23"/>
  </w:num>
  <w:num w:numId="42">
    <w:abstractNumId w:val="20"/>
  </w:num>
  <w:num w:numId="43">
    <w:abstractNumId w:val="17"/>
  </w:num>
  <w:num w:numId="44">
    <w:abstractNumId w:val="27"/>
  </w:num>
  <w:num w:numId="45">
    <w:abstractNumId w:val="6"/>
  </w:num>
  <w:num w:numId="46">
    <w:abstractNumId w:val="3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2EBE"/>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87F"/>
    <w:rsid w:val="00045968"/>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0A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6811"/>
    <w:rsid w:val="001578A1"/>
    <w:rsid w:val="001578D4"/>
    <w:rsid w:val="0016001A"/>
    <w:rsid w:val="001600FF"/>
    <w:rsid w:val="0016055A"/>
    <w:rsid w:val="001609F6"/>
    <w:rsid w:val="00160AE4"/>
    <w:rsid w:val="00160BB4"/>
    <w:rsid w:val="00161428"/>
    <w:rsid w:val="00161B32"/>
    <w:rsid w:val="0016213E"/>
    <w:rsid w:val="00163324"/>
    <w:rsid w:val="00163DE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1E5"/>
    <w:rsid w:val="001D2D62"/>
    <w:rsid w:val="001D5785"/>
    <w:rsid w:val="001D5FF7"/>
    <w:rsid w:val="001D6531"/>
    <w:rsid w:val="001D7228"/>
    <w:rsid w:val="001D74FA"/>
    <w:rsid w:val="001D78C5"/>
    <w:rsid w:val="001E0216"/>
    <w:rsid w:val="001E06D6"/>
    <w:rsid w:val="001E0BC2"/>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4F89"/>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7E8"/>
    <w:rsid w:val="002E5FDA"/>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33B"/>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802"/>
    <w:rsid w:val="004250DA"/>
    <w:rsid w:val="00425BAB"/>
    <w:rsid w:val="00426B50"/>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17B62"/>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7E7"/>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3E95"/>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D73FB"/>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AFB"/>
    <w:rsid w:val="007A2CBF"/>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274"/>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FD8"/>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6679"/>
    <w:rsid w:val="009C7913"/>
    <w:rsid w:val="009D158E"/>
    <w:rsid w:val="009D2AE5"/>
    <w:rsid w:val="009D352B"/>
    <w:rsid w:val="009D47AF"/>
    <w:rsid w:val="009D4A2D"/>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27E"/>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535"/>
    <w:rsid w:val="00B4794D"/>
    <w:rsid w:val="00B5006E"/>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3097"/>
    <w:rsid w:val="00CC3BAC"/>
    <w:rsid w:val="00CC410F"/>
    <w:rsid w:val="00CC518E"/>
    <w:rsid w:val="00CC6362"/>
    <w:rsid w:val="00CC69D0"/>
    <w:rsid w:val="00CC73F0"/>
    <w:rsid w:val="00CC7FFA"/>
    <w:rsid w:val="00CD01CC"/>
    <w:rsid w:val="00CD043A"/>
    <w:rsid w:val="00CD0ECE"/>
    <w:rsid w:val="00CD1CBF"/>
    <w:rsid w:val="00CD1E50"/>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667D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D2B"/>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2541"/>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3A64"/>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BC6"/>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F315FA"/>
  <w15:docId w15:val="{9D7358CE-90B1-4498-B1A4-92E87E12E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qFormat/>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UnresolvedMention">
    <w:name w:val="Unresolved Mention"/>
    <w:uiPriority w:val="99"/>
    <w:semiHidden/>
    <w:unhideWhenUsed/>
    <w:rsid w:val="005D3E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5911279">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ender.itender@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0033A4-5907-4219-918E-B4F893F54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1906</TotalTime>
  <Pages>1</Pages>
  <Words>22081</Words>
  <Characters>125867</Characters>
  <Application>Microsoft Office Word</Application>
  <DocSecurity>0</DocSecurity>
  <Lines>1048</Lines>
  <Paragraphs>295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147653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1101</cp:revision>
  <cp:lastPrinted>2018-02-16T07:12:00Z</cp:lastPrinted>
  <dcterms:created xsi:type="dcterms:W3CDTF">2019-10-28T07:04:00Z</dcterms:created>
  <dcterms:modified xsi:type="dcterms:W3CDTF">2023-03-07T11:57:00Z</dcterms:modified>
</cp:coreProperties>
</file>